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1C5F4" w14:textId="77777777" w:rsidR="00CA4F38" w:rsidRDefault="00CA4F38" w:rsidP="00955127">
      <w:pPr>
        <w:spacing w:after="0" w:line="240" w:lineRule="auto"/>
        <w:ind w:firstLine="720"/>
        <w:jc w:val="center"/>
        <w:rPr>
          <w:rFonts w:ascii="Times New Roman" w:hAnsi="Times New Roman" w:cs="Times New Roman"/>
          <w:sz w:val="28"/>
          <w:szCs w:val="28"/>
        </w:rPr>
      </w:pPr>
      <w:bookmarkStart w:id="0" w:name="_GoBack"/>
      <w:bookmarkEnd w:id="0"/>
    </w:p>
    <w:p w14:paraId="4793D591" w14:textId="77777777" w:rsidR="009F022C" w:rsidRDefault="009F022C" w:rsidP="00955127">
      <w:pPr>
        <w:spacing w:after="0" w:line="240" w:lineRule="auto"/>
        <w:ind w:firstLine="720"/>
        <w:jc w:val="center"/>
        <w:rPr>
          <w:rFonts w:ascii="Times New Roman" w:hAnsi="Times New Roman" w:cs="Times New Roman"/>
          <w:sz w:val="28"/>
          <w:szCs w:val="28"/>
        </w:rPr>
      </w:pPr>
    </w:p>
    <w:p w14:paraId="0D74F0CD" w14:textId="77777777" w:rsidR="009F022C" w:rsidRDefault="009F022C" w:rsidP="00955127">
      <w:pPr>
        <w:spacing w:after="0" w:line="240" w:lineRule="auto"/>
        <w:ind w:firstLine="720"/>
        <w:jc w:val="center"/>
        <w:rPr>
          <w:rFonts w:ascii="Times New Roman" w:hAnsi="Times New Roman" w:cs="Times New Roman"/>
          <w:sz w:val="28"/>
          <w:szCs w:val="28"/>
        </w:rPr>
      </w:pPr>
    </w:p>
    <w:p w14:paraId="5A4699C6" w14:textId="77777777" w:rsidR="009F022C" w:rsidRDefault="009F022C" w:rsidP="00955127">
      <w:pPr>
        <w:spacing w:after="0" w:line="240" w:lineRule="auto"/>
        <w:ind w:firstLine="720"/>
        <w:jc w:val="center"/>
        <w:rPr>
          <w:rFonts w:ascii="Times New Roman" w:hAnsi="Times New Roman" w:cs="Times New Roman"/>
          <w:sz w:val="28"/>
          <w:szCs w:val="28"/>
        </w:rPr>
      </w:pPr>
    </w:p>
    <w:p w14:paraId="61862EB3" w14:textId="77777777" w:rsidR="009F022C" w:rsidRDefault="009F022C" w:rsidP="00955127">
      <w:pPr>
        <w:spacing w:after="0" w:line="240" w:lineRule="auto"/>
        <w:ind w:firstLine="720"/>
        <w:jc w:val="center"/>
        <w:rPr>
          <w:rFonts w:ascii="Times New Roman" w:hAnsi="Times New Roman" w:cs="Times New Roman"/>
          <w:sz w:val="28"/>
          <w:szCs w:val="28"/>
        </w:rPr>
      </w:pPr>
    </w:p>
    <w:p w14:paraId="73BA66D6" w14:textId="77777777" w:rsidR="009F022C" w:rsidRDefault="009F022C" w:rsidP="00955127">
      <w:pPr>
        <w:spacing w:after="0" w:line="240" w:lineRule="auto"/>
        <w:ind w:firstLine="720"/>
        <w:jc w:val="center"/>
        <w:rPr>
          <w:rFonts w:ascii="Times New Roman" w:hAnsi="Times New Roman" w:cs="Times New Roman"/>
          <w:sz w:val="28"/>
          <w:szCs w:val="28"/>
        </w:rPr>
      </w:pPr>
    </w:p>
    <w:p w14:paraId="51080977" w14:textId="77777777" w:rsidR="009F022C" w:rsidRDefault="009F022C" w:rsidP="00955127">
      <w:pPr>
        <w:spacing w:after="0" w:line="240" w:lineRule="auto"/>
        <w:ind w:firstLine="720"/>
        <w:jc w:val="center"/>
        <w:rPr>
          <w:rFonts w:ascii="Times New Roman" w:hAnsi="Times New Roman" w:cs="Times New Roman"/>
          <w:sz w:val="28"/>
          <w:szCs w:val="28"/>
        </w:rPr>
      </w:pPr>
    </w:p>
    <w:p w14:paraId="3C5FFF76" w14:textId="77777777" w:rsidR="009F022C" w:rsidRDefault="009F022C" w:rsidP="00955127">
      <w:pPr>
        <w:spacing w:after="0" w:line="240" w:lineRule="auto"/>
        <w:ind w:firstLine="720"/>
        <w:jc w:val="center"/>
        <w:rPr>
          <w:rFonts w:ascii="Times New Roman" w:hAnsi="Times New Roman" w:cs="Times New Roman"/>
          <w:sz w:val="28"/>
          <w:szCs w:val="28"/>
        </w:rPr>
      </w:pPr>
    </w:p>
    <w:p w14:paraId="49D8148E" w14:textId="77777777" w:rsidR="009F022C" w:rsidRDefault="009F022C" w:rsidP="00955127">
      <w:pPr>
        <w:spacing w:after="0" w:line="240" w:lineRule="auto"/>
        <w:ind w:firstLine="720"/>
        <w:jc w:val="center"/>
        <w:rPr>
          <w:rFonts w:ascii="Times New Roman" w:hAnsi="Times New Roman" w:cs="Times New Roman"/>
          <w:sz w:val="28"/>
          <w:szCs w:val="28"/>
        </w:rPr>
      </w:pPr>
    </w:p>
    <w:p w14:paraId="01995864" w14:textId="77777777" w:rsidR="009F022C" w:rsidRDefault="009F022C" w:rsidP="00955127">
      <w:pPr>
        <w:spacing w:after="0" w:line="240" w:lineRule="auto"/>
        <w:ind w:firstLine="720"/>
        <w:jc w:val="center"/>
        <w:rPr>
          <w:rFonts w:ascii="Times New Roman" w:hAnsi="Times New Roman" w:cs="Times New Roman"/>
          <w:sz w:val="28"/>
          <w:szCs w:val="28"/>
        </w:rPr>
      </w:pPr>
    </w:p>
    <w:p w14:paraId="72E0AEC5" w14:textId="77777777" w:rsidR="009F022C" w:rsidRDefault="009F022C" w:rsidP="009F022C">
      <w:pPr>
        <w:spacing w:after="0"/>
        <w:jc w:val="center"/>
        <w:rPr>
          <w:rFonts w:ascii="Times New Roman" w:hAnsi="Times New Roman" w:cs="Times New Roman"/>
          <w:sz w:val="72"/>
          <w:szCs w:val="72"/>
        </w:rPr>
      </w:pPr>
      <w:r>
        <w:rPr>
          <w:rFonts w:ascii="Times New Roman" w:hAnsi="Times New Roman" w:cs="Times New Roman"/>
          <w:sz w:val="72"/>
          <w:szCs w:val="72"/>
        </w:rPr>
        <w:t>Tool 1</w:t>
      </w:r>
    </w:p>
    <w:p w14:paraId="309DAF7C" w14:textId="77777777" w:rsidR="009F022C" w:rsidRDefault="009F022C" w:rsidP="009F022C">
      <w:pPr>
        <w:spacing w:after="0"/>
        <w:jc w:val="center"/>
        <w:rPr>
          <w:rFonts w:ascii="Times New Roman" w:hAnsi="Times New Roman" w:cs="Times New Roman"/>
          <w:sz w:val="72"/>
          <w:szCs w:val="72"/>
        </w:rPr>
      </w:pPr>
      <w:r>
        <w:rPr>
          <w:rFonts w:ascii="Times New Roman" w:hAnsi="Times New Roman" w:cs="Times New Roman"/>
          <w:sz w:val="72"/>
          <w:szCs w:val="72"/>
        </w:rPr>
        <w:t>Mathematics Content</w:t>
      </w:r>
    </w:p>
    <w:p w14:paraId="2C61E710" w14:textId="77777777" w:rsidR="009F022C" w:rsidRDefault="009F022C" w:rsidP="009F022C">
      <w:pPr>
        <w:spacing w:after="0"/>
        <w:jc w:val="center"/>
        <w:rPr>
          <w:rFonts w:ascii="Times New Roman" w:hAnsi="Times New Roman" w:cs="Times New Roman"/>
          <w:sz w:val="72"/>
          <w:szCs w:val="72"/>
        </w:rPr>
      </w:pPr>
      <w:r>
        <w:rPr>
          <w:rFonts w:ascii="Times New Roman" w:hAnsi="Times New Roman" w:cs="Times New Roman"/>
          <w:sz w:val="72"/>
          <w:szCs w:val="72"/>
        </w:rPr>
        <w:t>Grades 9-12</w:t>
      </w:r>
    </w:p>
    <w:p w14:paraId="42EA216F" w14:textId="77777777" w:rsidR="009F022C" w:rsidRDefault="009F022C" w:rsidP="00955127">
      <w:pPr>
        <w:spacing w:after="0" w:line="240" w:lineRule="auto"/>
        <w:ind w:firstLine="720"/>
        <w:jc w:val="center"/>
        <w:rPr>
          <w:rFonts w:ascii="Times New Roman" w:hAnsi="Times New Roman" w:cs="Times New Roman"/>
          <w:sz w:val="28"/>
          <w:szCs w:val="28"/>
        </w:rPr>
      </w:pPr>
    </w:p>
    <w:p w14:paraId="2B118A40" w14:textId="77777777" w:rsidR="009F022C" w:rsidRDefault="009F022C" w:rsidP="00955127">
      <w:pPr>
        <w:spacing w:after="0" w:line="240" w:lineRule="auto"/>
        <w:ind w:firstLine="720"/>
        <w:jc w:val="center"/>
        <w:rPr>
          <w:rFonts w:ascii="Times New Roman" w:hAnsi="Times New Roman" w:cs="Times New Roman"/>
          <w:sz w:val="28"/>
          <w:szCs w:val="28"/>
        </w:rPr>
      </w:pPr>
    </w:p>
    <w:p w14:paraId="5AF17471" w14:textId="77777777" w:rsidR="009F022C" w:rsidRDefault="009F022C" w:rsidP="00955127">
      <w:pPr>
        <w:spacing w:after="0" w:line="240" w:lineRule="auto"/>
        <w:ind w:firstLine="720"/>
        <w:jc w:val="center"/>
        <w:rPr>
          <w:rFonts w:ascii="Times New Roman" w:hAnsi="Times New Roman" w:cs="Times New Roman"/>
          <w:sz w:val="28"/>
          <w:szCs w:val="28"/>
        </w:rPr>
      </w:pPr>
    </w:p>
    <w:p w14:paraId="7C0CFFEB" w14:textId="77777777" w:rsidR="009F022C" w:rsidRDefault="009F022C" w:rsidP="00955127">
      <w:pPr>
        <w:spacing w:after="0" w:line="240" w:lineRule="auto"/>
        <w:ind w:firstLine="720"/>
        <w:jc w:val="center"/>
        <w:rPr>
          <w:rFonts w:ascii="Times New Roman" w:hAnsi="Times New Roman" w:cs="Times New Roman"/>
          <w:sz w:val="28"/>
          <w:szCs w:val="28"/>
        </w:rPr>
      </w:pPr>
    </w:p>
    <w:p w14:paraId="19C2D7A7" w14:textId="77777777" w:rsidR="009F022C" w:rsidRDefault="009F022C" w:rsidP="00955127">
      <w:pPr>
        <w:spacing w:after="0" w:line="240" w:lineRule="auto"/>
        <w:ind w:firstLine="720"/>
        <w:jc w:val="center"/>
        <w:rPr>
          <w:rFonts w:ascii="Times New Roman" w:hAnsi="Times New Roman" w:cs="Times New Roman"/>
          <w:sz w:val="28"/>
          <w:szCs w:val="28"/>
        </w:rPr>
      </w:pPr>
    </w:p>
    <w:p w14:paraId="62D7F01E" w14:textId="77777777" w:rsidR="009F022C" w:rsidRDefault="009F022C" w:rsidP="00955127">
      <w:pPr>
        <w:spacing w:after="0" w:line="240" w:lineRule="auto"/>
        <w:ind w:firstLine="720"/>
        <w:jc w:val="center"/>
        <w:rPr>
          <w:rFonts w:ascii="Times New Roman" w:hAnsi="Times New Roman" w:cs="Times New Roman"/>
          <w:sz w:val="28"/>
          <w:szCs w:val="28"/>
        </w:rPr>
      </w:pPr>
    </w:p>
    <w:p w14:paraId="11238F8F" w14:textId="77777777" w:rsidR="009F022C" w:rsidRDefault="009F022C" w:rsidP="00955127">
      <w:pPr>
        <w:spacing w:after="0" w:line="240" w:lineRule="auto"/>
        <w:ind w:firstLine="720"/>
        <w:jc w:val="center"/>
        <w:rPr>
          <w:rFonts w:ascii="Times New Roman" w:hAnsi="Times New Roman" w:cs="Times New Roman"/>
          <w:sz w:val="28"/>
          <w:szCs w:val="28"/>
        </w:rPr>
      </w:pPr>
    </w:p>
    <w:p w14:paraId="1C472091" w14:textId="77777777" w:rsidR="009F022C" w:rsidRDefault="009F022C" w:rsidP="00955127">
      <w:pPr>
        <w:spacing w:after="0" w:line="240" w:lineRule="auto"/>
        <w:ind w:firstLine="720"/>
        <w:jc w:val="center"/>
        <w:rPr>
          <w:rFonts w:ascii="Times New Roman" w:hAnsi="Times New Roman" w:cs="Times New Roman"/>
          <w:sz w:val="28"/>
          <w:szCs w:val="28"/>
        </w:rPr>
      </w:pPr>
    </w:p>
    <w:p w14:paraId="6FB91651" w14:textId="77777777" w:rsidR="009F022C" w:rsidRDefault="009F022C" w:rsidP="00955127">
      <w:pPr>
        <w:spacing w:after="0" w:line="240" w:lineRule="auto"/>
        <w:ind w:firstLine="720"/>
        <w:jc w:val="center"/>
        <w:rPr>
          <w:rFonts w:ascii="Times New Roman" w:hAnsi="Times New Roman" w:cs="Times New Roman"/>
          <w:sz w:val="28"/>
          <w:szCs w:val="28"/>
        </w:rPr>
      </w:pPr>
    </w:p>
    <w:p w14:paraId="2A9A11BF" w14:textId="77777777" w:rsidR="009F022C" w:rsidRDefault="009F022C" w:rsidP="00955127">
      <w:pPr>
        <w:spacing w:after="0" w:line="240" w:lineRule="auto"/>
        <w:ind w:firstLine="720"/>
        <w:jc w:val="center"/>
        <w:rPr>
          <w:rFonts w:ascii="Times New Roman" w:hAnsi="Times New Roman" w:cs="Times New Roman"/>
          <w:sz w:val="28"/>
          <w:szCs w:val="28"/>
        </w:rPr>
      </w:pPr>
    </w:p>
    <w:p w14:paraId="73A78AA6" w14:textId="77777777" w:rsidR="009F022C" w:rsidRDefault="009F022C" w:rsidP="00955127">
      <w:pPr>
        <w:spacing w:after="0" w:line="240" w:lineRule="auto"/>
        <w:ind w:firstLine="720"/>
        <w:jc w:val="center"/>
        <w:rPr>
          <w:rFonts w:ascii="Times New Roman" w:hAnsi="Times New Roman" w:cs="Times New Roman"/>
          <w:sz w:val="28"/>
          <w:szCs w:val="28"/>
        </w:rPr>
      </w:pPr>
    </w:p>
    <w:p w14:paraId="7D7F0055" w14:textId="77777777" w:rsidR="009F022C" w:rsidRDefault="009F022C" w:rsidP="00955127">
      <w:pPr>
        <w:spacing w:after="0" w:line="240" w:lineRule="auto"/>
        <w:ind w:firstLine="720"/>
        <w:jc w:val="center"/>
        <w:rPr>
          <w:rFonts w:ascii="Times New Roman" w:hAnsi="Times New Roman" w:cs="Times New Roman"/>
          <w:sz w:val="28"/>
          <w:szCs w:val="28"/>
        </w:rPr>
      </w:pPr>
    </w:p>
    <w:p w14:paraId="0C3CAACD" w14:textId="77777777" w:rsidR="009F022C" w:rsidRDefault="009F022C" w:rsidP="00955127">
      <w:pPr>
        <w:spacing w:after="0" w:line="240" w:lineRule="auto"/>
        <w:ind w:firstLine="720"/>
        <w:jc w:val="center"/>
        <w:rPr>
          <w:rFonts w:ascii="Times New Roman" w:hAnsi="Times New Roman" w:cs="Times New Roman"/>
          <w:sz w:val="28"/>
          <w:szCs w:val="28"/>
        </w:rPr>
      </w:pPr>
    </w:p>
    <w:p w14:paraId="0E713FEF" w14:textId="77777777" w:rsidR="009F022C" w:rsidRDefault="009F022C" w:rsidP="00955127">
      <w:pPr>
        <w:spacing w:after="0" w:line="240" w:lineRule="auto"/>
        <w:ind w:firstLine="720"/>
        <w:jc w:val="center"/>
        <w:rPr>
          <w:rFonts w:ascii="Times New Roman" w:hAnsi="Times New Roman" w:cs="Times New Roman"/>
          <w:sz w:val="28"/>
          <w:szCs w:val="28"/>
        </w:rPr>
      </w:pPr>
    </w:p>
    <w:p w14:paraId="29AE75EA" w14:textId="77777777" w:rsidR="009F022C" w:rsidRDefault="009F022C" w:rsidP="00955127">
      <w:pPr>
        <w:spacing w:after="0" w:line="240" w:lineRule="auto"/>
        <w:ind w:firstLine="720"/>
        <w:jc w:val="center"/>
        <w:rPr>
          <w:rFonts w:ascii="Times New Roman" w:hAnsi="Times New Roman" w:cs="Times New Roman"/>
          <w:sz w:val="28"/>
          <w:szCs w:val="28"/>
        </w:rPr>
      </w:pPr>
    </w:p>
    <w:p w14:paraId="24EE4D6E" w14:textId="77777777" w:rsidR="009F022C" w:rsidRDefault="009F022C" w:rsidP="00955127">
      <w:pPr>
        <w:spacing w:after="0" w:line="240" w:lineRule="auto"/>
        <w:ind w:firstLine="720"/>
        <w:jc w:val="center"/>
        <w:rPr>
          <w:rFonts w:ascii="Times New Roman" w:hAnsi="Times New Roman" w:cs="Times New Roman"/>
          <w:sz w:val="28"/>
          <w:szCs w:val="28"/>
        </w:rPr>
      </w:pPr>
    </w:p>
    <w:p w14:paraId="651D2A02" w14:textId="77777777" w:rsidR="009F022C" w:rsidRDefault="009F022C" w:rsidP="00955127">
      <w:pPr>
        <w:spacing w:after="0" w:line="240" w:lineRule="auto"/>
        <w:ind w:firstLine="720"/>
        <w:jc w:val="center"/>
        <w:rPr>
          <w:rFonts w:ascii="Times New Roman" w:hAnsi="Times New Roman" w:cs="Times New Roman"/>
          <w:sz w:val="28"/>
          <w:szCs w:val="28"/>
        </w:rPr>
      </w:pPr>
    </w:p>
    <w:p w14:paraId="2AE17FA5" w14:textId="77777777" w:rsidR="00CC3A34" w:rsidRDefault="00CC3A34" w:rsidP="00955127">
      <w:pPr>
        <w:spacing w:after="0" w:line="240" w:lineRule="auto"/>
        <w:ind w:firstLine="720"/>
        <w:jc w:val="center"/>
        <w:rPr>
          <w:rFonts w:ascii="Times New Roman" w:hAnsi="Times New Roman" w:cs="Times New Roman"/>
          <w:sz w:val="28"/>
          <w:szCs w:val="28"/>
        </w:rPr>
      </w:pPr>
    </w:p>
    <w:p w14:paraId="27EAAC84" w14:textId="77777777" w:rsidR="00CC3A34" w:rsidRDefault="00CC3A34" w:rsidP="00955127">
      <w:pPr>
        <w:spacing w:after="0" w:line="240" w:lineRule="auto"/>
        <w:ind w:firstLine="720"/>
        <w:jc w:val="center"/>
        <w:rPr>
          <w:rFonts w:ascii="Times New Roman" w:hAnsi="Times New Roman" w:cs="Times New Roman"/>
          <w:sz w:val="28"/>
          <w:szCs w:val="28"/>
        </w:rPr>
      </w:pPr>
    </w:p>
    <w:p w14:paraId="70E91A0B" w14:textId="77777777" w:rsidR="009F022C" w:rsidRDefault="009F022C" w:rsidP="00955127">
      <w:pPr>
        <w:spacing w:after="0" w:line="240" w:lineRule="auto"/>
        <w:ind w:firstLine="720"/>
        <w:jc w:val="center"/>
        <w:rPr>
          <w:rFonts w:ascii="Times New Roman" w:hAnsi="Times New Roman" w:cs="Times New Roman"/>
          <w:sz w:val="28"/>
          <w:szCs w:val="28"/>
        </w:rPr>
      </w:pPr>
    </w:p>
    <w:p w14:paraId="39990CE3" w14:textId="77777777" w:rsidR="009F022C" w:rsidRDefault="009F022C" w:rsidP="00955127">
      <w:pPr>
        <w:spacing w:after="0" w:line="240" w:lineRule="auto"/>
        <w:ind w:firstLine="720"/>
        <w:jc w:val="center"/>
        <w:rPr>
          <w:rFonts w:ascii="Times New Roman" w:hAnsi="Times New Roman" w:cs="Times New Roman"/>
          <w:sz w:val="28"/>
          <w:szCs w:val="28"/>
        </w:rPr>
        <w:sectPr w:rsidR="009F022C" w:rsidSect="009F022C">
          <w:headerReference w:type="default" r:id="rId12"/>
          <w:pgSz w:w="12240" w:h="15840" w:code="5"/>
          <w:pgMar w:top="720" w:right="720" w:bottom="720" w:left="720" w:header="720" w:footer="720" w:gutter="0"/>
          <w:cols w:space="720"/>
          <w:docGrid w:linePitch="326"/>
        </w:sectPr>
      </w:pPr>
    </w:p>
    <w:tbl>
      <w:tblPr>
        <w:tblStyle w:val="TableGrid"/>
        <w:tblpPr w:leftFromText="180" w:rightFromText="180" w:vertAnchor="page" w:horzAnchor="margin" w:tblpY="765"/>
        <w:tblW w:w="4996" w:type="pct"/>
        <w:tblLook w:val="04A0" w:firstRow="1" w:lastRow="0" w:firstColumn="1" w:lastColumn="0" w:noHBand="0" w:noVBand="1"/>
      </w:tblPr>
      <w:tblGrid>
        <w:gridCol w:w="4770"/>
        <w:gridCol w:w="811"/>
        <w:gridCol w:w="898"/>
        <w:gridCol w:w="649"/>
        <w:gridCol w:w="116"/>
        <w:gridCol w:w="7245"/>
      </w:tblGrid>
      <w:tr w:rsidR="009F022C" w:rsidRPr="001914B2" w14:paraId="176ABE6E" w14:textId="77777777" w:rsidTr="008852B7">
        <w:tc>
          <w:tcPr>
            <w:tcW w:w="5000" w:type="pct"/>
            <w:gridSpan w:val="6"/>
          </w:tcPr>
          <w:p w14:paraId="3F9021BA" w14:textId="77777777" w:rsidR="009F022C" w:rsidRPr="001914B2" w:rsidRDefault="009F022C" w:rsidP="008852B7">
            <w:pPr>
              <w:pStyle w:val="Header"/>
              <w:jc w:val="center"/>
              <w:rPr>
                <w:rFonts w:ascii="Times New Roman" w:hAnsi="Times New Roman" w:cs="Times New Roman"/>
                <w:b/>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 xml:space="preserve">—Interpreting </w:t>
            </w:r>
            <w:r>
              <w:rPr>
                <w:rFonts w:ascii="Times New Roman" w:hAnsi="Times New Roman" w:cs="Times New Roman"/>
                <w:b/>
              </w:rPr>
              <w:t>Functions</w:t>
            </w:r>
            <w:r w:rsidRPr="001914B2">
              <w:rPr>
                <w:rFonts w:ascii="Times New Roman" w:hAnsi="Times New Roman" w:cs="Times New Roman"/>
                <w:b/>
              </w:rPr>
              <w:t xml:space="preserve"> in Grades 9-12</w:t>
            </w:r>
          </w:p>
        </w:tc>
      </w:tr>
      <w:tr w:rsidR="009F022C" w:rsidRPr="001914B2" w14:paraId="0BAD7908" w14:textId="77777777" w:rsidTr="008852B7">
        <w:tc>
          <w:tcPr>
            <w:tcW w:w="5000" w:type="pct"/>
            <w:gridSpan w:val="6"/>
          </w:tcPr>
          <w:p w14:paraId="75183DFA" w14:textId="77777777" w:rsidR="009F022C" w:rsidRPr="001914B2" w:rsidRDefault="009F022C" w:rsidP="008852B7">
            <w:pPr>
              <w:rPr>
                <w:rFonts w:ascii="Times New Roman" w:hAnsi="Times New Roman" w:cs="Times New Roman"/>
              </w:rPr>
            </w:pPr>
          </w:p>
          <w:p w14:paraId="3E0E8C9E" w14:textId="77777777" w:rsidR="009F022C" w:rsidRPr="001914B2" w:rsidRDefault="009F022C" w:rsidP="008852B7">
            <w:pPr>
              <w:rPr>
                <w:rFonts w:ascii="Times New Roman" w:hAnsi="Times New Roman" w:cs="Times New Roman"/>
              </w:rPr>
            </w:pPr>
            <w:r w:rsidRPr="001914B2">
              <w:rPr>
                <w:rFonts w:ascii="Times New Roman" w:hAnsi="Times New Roman" w:cs="Times New Roman"/>
              </w:rPr>
              <w:t>Name of Reviewer ______________________________________</w:t>
            </w:r>
            <w:r>
              <w:rPr>
                <w:rFonts w:ascii="Times New Roman" w:hAnsi="Times New Roman" w:cs="Times New Roman"/>
              </w:rPr>
              <w:t>_</w:t>
            </w:r>
            <w:r w:rsidR="008852B7">
              <w:rPr>
                <w:rFonts w:ascii="Times New Roman" w:hAnsi="Times New Roman" w:cs="Times New Roman"/>
              </w:rPr>
              <w:t>__</w:t>
            </w:r>
            <w:r>
              <w:rPr>
                <w:rFonts w:ascii="Times New Roman" w:hAnsi="Times New Roman" w:cs="Times New Roman"/>
              </w:rPr>
              <w:t xml:space="preserve">__ School/District </w:t>
            </w:r>
            <w:r w:rsidRPr="001914B2">
              <w:rPr>
                <w:rFonts w:ascii="Times New Roman" w:hAnsi="Times New Roman" w:cs="Times New Roman"/>
              </w:rPr>
              <w:t>___________________________ Date _______________</w:t>
            </w:r>
          </w:p>
          <w:p w14:paraId="4F355959" w14:textId="77777777" w:rsidR="009F022C" w:rsidRPr="001914B2" w:rsidRDefault="009F022C" w:rsidP="008852B7">
            <w:pPr>
              <w:rPr>
                <w:rFonts w:ascii="Times New Roman" w:hAnsi="Times New Roman" w:cs="Times New Roman"/>
              </w:rPr>
            </w:pPr>
          </w:p>
          <w:p w14:paraId="4CB17DE7" w14:textId="77777777" w:rsidR="009F022C" w:rsidRPr="001914B2" w:rsidRDefault="009F022C" w:rsidP="008852B7">
            <w:pPr>
              <w:rPr>
                <w:rFonts w:ascii="Times New Roman" w:hAnsi="Times New Roman" w:cs="Times New Roman"/>
              </w:rPr>
            </w:pPr>
            <w:r w:rsidRPr="001914B2">
              <w:rPr>
                <w:rFonts w:ascii="Times New Roman" w:hAnsi="Times New Roman" w:cs="Times New Roman"/>
              </w:rPr>
              <w:t>Name of Curriculum Materi</w:t>
            </w:r>
            <w:r w:rsidR="008852B7">
              <w:rPr>
                <w:rFonts w:ascii="Times New Roman" w:hAnsi="Times New Roman" w:cs="Times New Roman"/>
              </w:rPr>
              <w:t>als _____________________</w:t>
            </w:r>
            <w:r w:rsidRPr="001914B2">
              <w:rPr>
                <w:rFonts w:ascii="Times New Roman" w:hAnsi="Times New Roman" w:cs="Times New Roman"/>
              </w:rPr>
              <w:t xml:space="preserve">_____________________  Publication Date ___________  </w:t>
            </w:r>
            <w:r>
              <w:rPr>
                <w:rFonts w:ascii="Times New Roman" w:hAnsi="Times New Roman" w:cs="Times New Roman"/>
              </w:rPr>
              <w:t>Course</w:t>
            </w:r>
            <w:r w:rsidRPr="001914B2">
              <w:rPr>
                <w:rFonts w:ascii="Times New Roman" w:hAnsi="Times New Roman" w:cs="Times New Roman"/>
              </w:rPr>
              <w:t>(s) _________</w:t>
            </w:r>
            <w:r>
              <w:rPr>
                <w:rFonts w:ascii="Times New Roman" w:hAnsi="Times New Roman" w:cs="Times New Roman"/>
              </w:rPr>
              <w:t>_</w:t>
            </w:r>
            <w:r w:rsidRPr="001914B2">
              <w:rPr>
                <w:rFonts w:ascii="Times New Roman" w:hAnsi="Times New Roman" w:cs="Times New Roman"/>
              </w:rPr>
              <w:t>______</w:t>
            </w:r>
          </w:p>
          <w:p w14:paraId="5037E733" w14:textId="77777777" w:rsidR="009F022C" w:rsidRPr="001914B2" w:rsidRDefault="009F022C" w:rsidP="008852B7">
            <w:pPr>
              <w:rPr>
                <w:rFonts w:ascii="Times New Roman" w:hAnsi="Times New Roman" w:cs="Times New Roman"/>
              </w:rPr>
            </w:pPr>
          </w:p>
        </w:tc>
      </w:tr>
      <w:tr w:rsidR="009F022C" w:rsidRPr="001914B2" w14:paraId="424BF19B" w14:textId="77777777" w:rsidTr="008852B7">
        <w:tc>
          <w:tcPr>
            <w:tcW w:w="2500" w:type="pct"/>
            <w:gridSpan w:val="5"/>
          </w:tcPr>
          <w:p w14:paraId="1908D1CB"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E6452C">
              <w:rPr>
                <w:rFonts w:ascii="Times New Roman" w:hAnsi="Times New Roman" w:cs="Times New Roman"/>
                <w:sz w:val="18"/>
                <w:szCs w:val="18"/>
              </w:rPr>
              <w:t>:</w:t>
            </w:r>
          </w:p>
          <w:p w14:paraId="026520D5"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Not Found (N) -The mathematics content was not found.</w:t>
            </w:r>
          </w:p>
          <w:p w14:paraId="7CA934D0"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Low (L) -</w:t>
            </w:r>
            <w:r w:rsidRPr="00E6452C" w:rsidDel="00C352E2">
              <w:rPr>
                <w:rFonts w:ascii="Times New Roman" w:hAnsi="Times New Roman" w:cs="Times New Roman"/>
                <w:sz w:val="18"/>
                <w:szCs w:val="18"/>
              </w:rPr>
              <w:t xml:space="preserve"> </w:t>
            </w:r>
            <w:r w:rsidRPr="00E6452C">
              <w:rPr>
                <w:rFonts w:ascii="Times New Roman" w:hAnsi="Times New Roman" w:cs="Times New Roman"/>
                <w:sz w:val="18"/>
                <w:szCs w:val="18"/>
              </w:rPr>
              <w:t xml:space="preserve">Major gaps in the mathematics content were found. </w:t>
            </w:r>
          </w:p>
          <w:p w14:paraId="025BFA91"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Marginal (M) -Gaps in the content, as described in the Standards, were found and these gaps may not be easily filled.</w:t>
            </w:r>
          </w:p>
          <w:p w14:paraId="1DA83F8E"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Acceptable (A)-Few gaps in the content, as described in the Standards, were found and these gaps may be easily filled.</w:t>
            </w:r>
          </w:p>
          <w:p w14:paraId="5A9AEAE0" w14:textId="77777777" w:rsidR="009F022C" w:rsidRPr="001914B2" w:rsidRDefault="0054649E" w:rsidP="008852B7">
            <w:pPr>
              <w:rPr>
                <w:rFonts w:ascii="Times New Roman" w:hAnsi="Times New Roman" w:cs="Times New Roman"/>
              </w:rPr>
            </w:pPr>
            <w:r>
              <w:rPr>
                <w:rFonts w:ascii="Times New Roman" w:hAnsi="Times New Roman" w:cs="Times New Roman"/>
                <w:sz w:val="18"/>
                <w:szCs w:val="18"/>
              </w:rPr>
              <w:t>High (H)-The content was fully formed as described in the standards.</w:t>
            </w:r>
          </w:p>
        </w:tc>
        <w:tc>
          <w:tcPr>
            <w:tcW w:w="2500" w:type="pct"/>
          </w:tcPr>
          <w:p w14:paraId="04317E60" w14:textId="77777777" w:rsidR="009F022C" w:rsidRPr="00E6452C" w:rsidRDefault="009F022C" w:rsidP="008852B7">
            <w:pPr>
              <w:rPr>
                <w:rFonts w:ascii="Times New Roman" w:hAnsi="Times New Roman" w:cs="Times New Roman"/>
                <w:b/>
                <w:sz w:val="18"/>
                <w:szCs w:val="18"/>
              </w:rPr>
            </w:pPr>
            <w:r w:rsidRPr="00E6452C">
              <w:rPr>
                <w:rFonts w:ascii="Times New Roman" w:hAnsi="Times New Roman" w:cs="Times New Roman"/>
                <w:b/>
                <w:sz w:val="18"/>
                <w:szCs w:val="18"/>
              </w:rPr>
              <w:t>Balance of Mathematical Understanding and Procedural Skills Rubric</w:t>
            </w:r>
            <w:r w:rsidR="003C57D2">
              <w:rPr>
                <w:rFonts w:ascii="Times New Roman" w:hAnsi="Times New Roman" w:cs="Times New Roman"/>
                <w:b/>
                <w:sz w:val="18"/>
                <w:szCs w:val="18"/>
              </w:rPr>
              <w:t xml:space="preserve"> (Bal)</w:t>
            </w:r>
            <w:r w:rsidRPr="00E6452C">
              <w:rPr>
                <w:rFonts w:ascii="Times New Roman" w:hAnsi="Times New Roman" w:cs="Times New Roman"/>
                <w:b/>
                <w:sz w:val="18"/>
                <w:szCs w:val="18"/>
              </w:rPr>
              <w:t>:</w:t>
            </w:r>
          </w:p>
          <w:p w14:paraId="79C9EB09"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 xml:space="preserve">Not Found (N) -The content was not found. </w:t>
            </w:r>
          </w:p>
          <w:p w14:paraId="524AA105"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Low (L)-The content was not developed or developed superficially.</w:t>
            </w:r>
          </w:p>
          <w:p w14:paraId="14101443"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Marginal (M)-The content was found and focused primarily on procedural skill</w:t>
            </w:r>
            <w:r w:rsidR="005F498B">
              <w:rPr>
                <w:rFonts w:ascii="Times New Roman" w:hAnsi="Times New Roman" w:cs="Times New Roman"/>
                <w:sz w:val="18"/>
                <w:szCs w:val="18"/>
              </w:rPr>
              <w:t>s</w:t>
            </w:r>
            <w:r w:rsidRPr="00E6452C">
              <w:rPr>
                <w:rFonts w:ascii="Times New Roman" w:hAnsi="Times New Roman" w:cs="Times New Roman"/>
                <w:sz w:val="18"/>
                <w:szCs w:val="18"/>
              </w:rPr>
              <w:t xml:space="preserve"> and minimally on mathematical understanding, or ignored procedural skill</w:t>
            </w:r>
            <w:r w:rsidR="005F498B">
              <w:rPr>
                <w:rFonts w:ascii="Times New Roman" w:hAnsi="Times New Roman" w:cs="Times New Roman"/>
                <w:sz w:val="18"/>
                <w:szCs w:val="18"/>
              </w:rPr>
              <w:t>s</w:t>
            </w:r>
            <w:r w:rsidRPr="00E6452C">
              <w:rPr>
                <w:rFonts w:ascii="Times New Roman" w:hAnsi="Times New Roman" w:cs="Times New Roman"/>
                <w:sz w:val="18"/>
                <w:szCs w:val="18"/>
              </w:rPr>
              <w:t>.</w:t>
            </w:r>
          </w:p>
          <w:p w14:paraId="47E600D7"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Acceptable (A)-The content was developed with a balance of mathematical understanding and procedural skill</w:t>
            </w:r>
            <w:r w:rsidR="005F498B">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but the connections between the two were not developed.</w:t>
            </w:r>
          </w:p>
          <w:p w14:paraId="5DBB2247" w14:textId="77777777" w:rsidR="009F022C" w:rsidRPr="00E6452C" w:rsidRDefault="009F022C" w:rsidP="008852B7">
            <w:pPr>
              <w:rPr>
                <w:rFonts w:ascii="Times New Roman" w:hAnsi="Times New Roman" w:cs="Times New Roman"/>
                <w:sz w:val="18"/>
                <w:szCs w:val="18"/>
              </w:rPr>
            </w:pPr>
            <w:r w:rsidRPr="00E6452C">
              <w:rPr>
                <w:rFonts w:ascii="Times New Roman" w:hAnsi="Times New Roman" w:cs="Times New Roman"/>
                <w:sz w:val="18"/>
                <w:szCs w:val="18"/>
              </w:rPr>
              <w:t xml:space="preserve">High (H)-The content was developed with a balance of mathematical understanding and </w:t>
            </w:r>
          </w:p>
          <w:p w14:paraId="6F1EE664" w14:textId="77777777" w:rsidR="009F022C" w:rsidRPr="00E6452C" w:rsidRDefault="009F022C" w:rsidP="008852B7">
            <w:pPr>
              <w:rPr>
                <w:rFonts w:ascii="Times New Roman" w:hAnsi="Times New Roman" w:cs="Times New Roman"/>
                <w:sz w:val="18"/>
                <w:szCs w:val="18"/>
              </w:rPr>
            </w:pPr>
            <w:r w:rsidRPr="00E6452C">
              <w:rPr>
                <w:rFonts w:ascii="Times New Roman" w:hAnsi="Times New Roman" w:cs="Times New Roman"/>
                <w:sz w:val="18"/>
                <w:szCs w:val="18"/>
              </w:rPr>
              <w:t xml:space="preserve">      procedural skill</w:t>
            </w:r>
            <w:r w:rsidR="005F498B">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and the connections between the two were </w:t>
            </w:r>
          </w:p>
          <w:p w14:paraId="0F797A0D" w14:textId="77777777" w:rsidR="009F022C" w:rsidRPr="001914B2" w:rsidRDefault="009F022C" w:rsidP="008852B7">
            <w:pPr>
              <w:rPr>
                <w:rFonts w:ascii="Times New Roman" w:hAnsi="Times New Roman" w:cs="Times New Roman"/>
              </w:rPr>
            </w:pPr>
            <w:r w:rsidRPr="00E6452C">
              <w:rPr>
                <w:rFonts w:ascii="Times New Roman" w:hAnsi="Times New Roman" w:cs="Times New Roman"/>
                <w:sz w:val="18"/>
                <w:szCs w:val="18"/>
              </w:rPr>
              <w:t xml:space="preserve">      </w:t>
            </w:r>
            <w:proofErr w:type="gramStart"/>
            <w:r w:rsidRPr="00E6452C">
              <w:rPr>
                <w:rFonts w:ascii="Times New Roman" w:hAnsi="Times New Roman" w:cs="Times New Roman"/>
                <w:sz w:val="18"/>
                <w:szCs w:val="18"/>
              </w:rPr>
              <w:t>developed</w:t>
            </w:r>
            <w:proofErr w:type="gramEnd"/>
            <w:r w:rsidRPr="00E6452C">
              <w:rPr>
                <w:rFonts w:ascii="Times New Roman" w:hAnsi="Times New Roman" w:cs="Times New Roman"/>
                <w:sz w:val="18"/>
                <w:szCs w:val="18"/>
              </w:rPr>
              <w:t>.</w:t>
            </w:r>
          </w:p>
        </w:tc>
      </w:tr>
      <w:tr w:rsidR="009F022C" w:rsidRPr="001914B2" w14:paraId="06B59317" w14:textId="77777777" w:rsidTr="008852B7">
        <w:tc>
          <w:tcPr>
            <w:tcW w:w="1646" w:type="pct"/>
            <w:shd w:val="clear" w:color="auto" w:fill="auto"/>
          </w:tcPr>
          <w:p w14:paraId="76809994"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CCSS</w:t>
            </w:r>
            <w:r w:rsidR="00432C25">
              <w:rPr>
                <w:rFonts w:ascii="Times New Roman" w:hAnsi="Times New Roman" w:cs="Times New Roman"/>
                <w:b/>
              </w:rPr>
              <w:t>M</w:t>
            </w:r>
            <w:r w:rsidRPr="00E6452C">
              <w:rPr>
                <w:rFonts w:ascii="Times New Roman" w:hAnsi="Times New Roman" w:cs="Times New Roman"/>
                <w:b/>
              </w:rPr>
              <w:t xml:space="preserve"> Standards Grades 9-12</w:t>
            </w:r>
          </w:p>
        </w:tc>
        <w:tc>
          <w:tcPr>
            <w:tcW w:w="280" w:type="pct"/>
            <w:shd w:val="clear" w:color="auto" w:fill="auto"/>
          </w:tcPr>
          <w:p w14:paraId="3E90AD8A" w14:textId="77777777" w:rsidR="009F022C" w:rsidRPr="00F26223" w:rsidRDefault="009F022C" w:rsidP="008852B7">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310" w:type="pct"/>
            <w:shd w:val="clear" w:color="auto" w:fill="auto"/>
          </w:tcPr>
          <w:p w14:paraId="4F5E5AD4"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71CF4CBB"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4" w:type="pct"/>
            <w:gridSpan w:val="2"/>
            <w:shd w:val="clear" w:color="auto" w:fill="auto"/>
          </w:tcPr>
          <w:p w14:paraId="38BF9A58"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2990F7EA"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500" w:type="pct"/>
            <w:shd w:val="clear" w:color="auto" w:fill="auto"/>
          </w:tcPr>
          <w:p w14:paraId="39838C99"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Notes/Explanation</w:t>
            </w:r>
          </w:p>
        </w:tc>
      </w:tr>
      <w:tr w:rsidR="009F022C" w:rsidRPr="001914B2" w14:paraId="13146C54" w14:textId="77777777" w:rsidTr="008852B7">
        <w:tc>
          <w:tcPr>
            <w:tcW w:w="1646" w:type="pct"/>
            <w:shd w:val="clear" w:color="auto" w:fill="auto"/>
          </w:tcPr>
          <w:p w14:paraId="7ED89419" w14:textId="77777777" w:rsidR="009F022C" w:rsidRPr="00582EF4" w:rsidRDefault="009F022C" w:rsidP="008852B7">
            <w:pPr>
              <w:tabs>
                <w:tab w:val="left" w:pos="2696"/>
              </w:tabs>
              <w:rPr>
                <w:rFonts w:ascii="Times New Roman" w:hAnsi="Times New Roman" w:cs="Times New Roman"/>
                <w:b/>
                <w:color w:val="141413"/>
                <w:sz w:val="18"/>
                <w:szCs w:val="18"/>
              </w:rPr>
            </w:pPr>
            <w:r w:rsidRPr="00582EF4">
              <w:rPr>
                <w:rFonts w:ascii="Times New Roman" w:hAnsi="Times New Roman" w:cs="Times New Roman"/>
                <w:b/>
                <w:sz w:val="18"/>
                <w:szCs w:val="18"/>
              </w:rPr>
              <w:t>Interpreting Functions (F-IF)</w:t>
            </w:r>
          </w:p>
        </w:tc>
        <w:tc>
          <w:tcPr>
            <w:tcW w:w="280" w:type="pct"/>
            <w:shd w:val="clear" w:color="auto" w:fill="auto"/>
          </w:tcPr>
          <w:p w14:paraId="55B66C81"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526D8095"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4DEAA74C" w14:textId="77777777" w:rsidR="009F022C" w:rsidRPr="00E6452C" w:rsidRDefault="009F022C" w:rsidP="008852B7">
            <w:pPr>
              <w:ind w:left="252" w:hanging="252"/>
              <w:rPr>
                <w:rFonts w:ascii="Times New Roman" w:hAnsi="Times New Roman" w:cs="Times New Roman"/>
                <w:b/>
                <w:sz w:val="18"/>
                <w:szCs w:val="18"/>
              </w:rPr>
            </w:pPr>
          </w:p>
        </w:tc>
        <w:tc>
          <w:tcPr>
            <w:tcW w:w="2500" w:type="pct"/>
            <w:vMerge w:val="restart"/>
            <w:shd w:val="clear" w:color="auto" w:fill="auto"/>
          </w:tcPr>
          <w:p w14:paraId="3E210047" w14:textId="77777777" w:rsidR="009F022C" w:rsidRPr="00E6452C" w:rsidRDefault="009F022C" w:rsidP="008852B7">
            <w:pPr>
              <w:rPr>
                <w:rFonts w:ascii="Times New Roman" w:hAnsi="Times New Roman" w:cs="Times New Roman"/>
                <w:b/>
                <w:sz w:val="18"/>
                <w:szCs w:val="18"/>
              </w:rPr>
            </w:pPr>
          </w:p>
        </w:tc>
      </w:tr>
      <w:tr w:rsidR="009F022C" w:rsidRPr="001914B2" w14:paraId="7C578962" w14:textId="77777777" w:rsidTr="008852B7">
        <w:tc>
          <w:tcPr>
            <w:tcW w:w="1646" w:type="pct"/>
            <w:shd w:val="clear" w:color="auto" w:fill="auto"/>
          </w:tcPr>
          <w:p w14:paraId="118C7F67" w14:textId="77777777" w:rsidR="009F022C" w:rsidRPr="00582EF4" w:rsidRDefault="009F022C" w:rsidP="008852B7">
            <w:pPr>
              <w:rPr>
                <w:rFonts w:ascii="Times New Roman" w:hAnsi="Times New Roman" w:cs="Times New Roman"/>
                <w:b/>
                <w:sz w:val="18"/>
                <w:szCs w:val="18"/>
              </w:rPr>
            </w:pPr>
            <w:r w:rsidRPr="00582EF4">
              <w:rPr>
                <w:rFonts w:ascii="Times New Roman" w:hAnsi="Times New Roman" w:cs="Times New Roman"/>
                <w:b/>
                <w:bCs/>
                <w:sz w:val="18"/>
                <w:szCs w:val="18"/>
              </w:rPr>
              <w:t>Understand the concept of a function and use function notation</w:t>
            </w:r>
          </w:p>
        </w:tc>
        <w:tc>
          <w:tcPr>
            <w:tcW w:w="280" w:type="pct"/>
            <w:shd w:val="clear" w:color="auto" w:fill="auto"/>
          </w:tcPr>
          <w:p w14:paraId="56003E53"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6263E0EC"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2CB8B7B8"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456CDC98" w14:textId="77777777" w:rsidR="009F022C" w:rsidRPr="00E6452C" w:rsidRDefault="009F022C" w:rsidP="008852B7">
            <w:pPr>
              <w:rPr>
                <w:rFonts w:ascii="Times New Roman" w:hAnsi="Times New Roman" w:cs="Times New Roman"/>
                <w:b/>
                <w:sz w:val="18"/>
                <w:szCs w:val="18"/>
              </w:rPr>
            </w:pPr>
          </w:p>
        </w:tc>
      </w:tr>
      <w:tr w:rsidR="009F022C" w:rsidRPr="001914B2" w14:paraId="2771EE62" w14:textId="77777777" w:rsidTr="00C86613">
        <w:tc>
          <w:tcPr>
            <w:tcW w:w="1646" w:type="pct"/>
            <w:shd w:val="clear" w:color="auto" w:fill="auto"/>
          </w:tcPr>
          <w:p w14:paraId="453E7075" w14:textId="77777777" w:rsidR="009F022C" w:rsidRPr="004070CE"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 New Roman" w:hAnsi="Times New Roman" w:cs="Times New Roman"/>
                <w:color w:val="141413"/>
                <w:sz w:val="18"/>
                <w:szCs w:val="18"/>
              </w:rPr>
            </w:pPr>
            <w:r w:rsidRPr="004070CE">
              <w:rPr>
                <w:rFonts w:ascii="Times New Roman" w:hAnsi="Times New Roman" w:cs="Times New Roman"/>
                <w:sz w:val="18"/>
                <w:szCs w:val="18"/>
              </w:rPr>
              <w:t xml:space="preserve">Understand that a function from one set (called the domain) to another set (called the range) assigns to each element of the domain exactly one element of the range. </w:t>
            </w:r>
            <w:r w:rsidRPr="004070CE">
              <w:rPr>
                <w:rFonts w:ascii="Times New Roman" w:hAnsi="Times New Roman" w:cs="Times New Roman"/>
                <w:sz w:val="18"/>
                <w:szCs w:val="18"/>
              </w:rPr>
              <w:br/>
              <w:t xml:space="preserve">If </w:t>
            </w:r>
            <w:r w:rsidRPr="004070CE">
              <w:rPr>
                <w:rFonts w:ascii="Times New Roman" w:hAnsi="Times New Roman" w:cs="Times New Roman"/>
                <w:i/>
                <w:iCs/>
                <w:sz w:val="18"/>
                <w:szCs w:val="18"/>
              </w:rPr>
              <w:t xml:space="preserve">f </w:t>
            </w:r>
            <w:r w:rsidRPr="004070CE">
              <w:rPr>
                <w:rFonts w:ascii="Times New Roman" w:hAnsi="Times New Roman" w:cs="Times New Roman"/>
                <w:sz w:val="18"/>
                <w:szCs w:val="18"/>
              </w:rPr>
              <w:t xml:space="preserve">is a function and </w:t>
            </w:r>
            <w:r w:rsidRPr="004070CE">
              <w:rPr>
                <w:rFonts w:ascii="Times New Roman" w:hAnsi="Times New Roman" w:cs="Times New Roman"/>
                <w:i/>
                <w:iCs/>
                <w:sz w:val="18"/>
                <w:szCs w:val="18"/>
              </w:rPr>
              <w:t xml:space="preserve">x </w:t>
            </w:r>
            <w:r w:rsidRPr="004070CE">
              <w:rPr>
                <w:rFonts w:ascii="Times New Roman" w:hAnsi="Times New Roman" w:cs="Times New Roman"/>
                <w:sz w:val="18"/>
                <w:szCs w:val="18"/>
              </w:rPr>
              <w:t xml:space="preserve">is an element of its domain, then </w:t>
            </w:r>
            <w:r w:rsidRPr="004070CE">
              <w:rPr>
                <w:rFonts w:ascii="Times New Roman" w:hAnsi="Times New Roman" w:cs="Times New Roman"/>
                <w:i/>
                <w:iCs/>
                <w:sz w:val="18"/>
                <w:szCs w:val="18"/>
              </w:rPr>
              <w:t>f</w:t>
            </w:r>
            <w:r w:rsidRPr="004070CE">
              <w:rPr>
                <w:rFonts w:ascii="Times New Roman" w:hAnsi="Times New Roman" w:cs="Times New Roman"/>
                <w:sz w:val="18"/>
                <w:szCs w:val="18"/>
              </w:rPr>
              <w:t>(</w:t>
            </w:r>
            <w:r w:rsidRPr="004070CE">
              <w:rPr>
                <w:rFonts w:ascii="Times New Roman" w:hAnsi="Times New Roman" w:cs="Times New Roman"/>
                <w:i/>
                <w:iCs/>
                <w:sz w:val="18"/>
                <w:szCs w:val="18"/>
              </w:rPr>
              <w:t>x</w:t>
            </w:r>
            <w:r w:rsidRPr="004070CE">
              <w:rPr>
                <w:rFonts w:ascii="Times New Roman" w:hAnsi="Times New Roman" w:cs="Times New Roman"/>
                <w:sz w:val="18"/>
                <w:szCs w:val="18"/>
              </w:rPr>
              <w:t xml:space="preserve">) denotes the output of </w:t>
            </w:r>
            <w:r w:rsidRPr="004070CE">
              <w:rPr>
                <w:rFonts w:ascii="Times New Roman" w:hAnsi="Times New Roman" w:cs="Times New Roman"/>
                <w:i/>
                <w:iCs/>
                <w:sz w:val="18"/>
                <w:szCs w:val="18"/>
              </w:rPr>
              <w:t xml:space="preserve">f </w:t>
            </w:r>
            <w:r w:rsidRPr="004070CE">
              <w:rPr>
                <w:rFonts w:ascii="Times New Roman" w:hAnsi="Times New Roman" w:cs="Times New Roman"/>
                <w:sz w:val="18"/>
                <w:szCs w:val="18"/>
              </w:rPr>
              <w:t xml:space="preserve">corresponding to the input </w:t>
            </w:r>
            <w:r w:rsidRPr="004070CE">
              <w:rPr>
                <w:rFonts w:ascii="Times New Roman" w:hAnsi="Times New Roman" w:cs="Times New Roman"/>
                <w:i/>
                <w:iCs/>
                <w:sz w:val="18"/>
                <w:szCs w:val="18"/>
              </w:rPr>
              <w:t>x</w:t>
            </w:r>
            <w:r w:rsidRPr="004070CE">
              <w:rPr>
                <w:rFonts w:ascii="Times New Roman" w:hAnsi="Times New Roman" w:cs="Times New Roman"/>
                <w:sz w:val="18"/>
                <w:szCs w:val="18"/>
              </w:rPr>
              <w:t xml:space="preserve">. The graph of </w:t>
            </w:r>
            <w:r w:rsidRPr="004070CE">
              <w:rPr>
                <w:rFonts w:ascii="Times New Roman" w:hAnsi="Times New Roman" w:cs="Times New Roman"/>
                <w:i/>
                <w:iCs/>
                <w:sz w:val="18"/>
                <w:szCs w:val="18"/>
              </w:rPr>
              <w:t xml:space="preserve">f </w:t>
            </w:r>
            <w:r w:rsidRPr="004070CE">
              <w:rPr>
                <w:rFonts w:ascii="Times New Roman" w:hAnsi="Times New Roman" w:cs="Times New Roman"/>
                <w:sz w:val="18"/>
                <w:szCs w:val="18"/>
              </w:rPr>
              <w:t xml:space="preserve">is the graph of the equation </w:t>
            </w:r>
            <w:r w:rsidRPr="004070CE">
              <w:rPr>
                <w:rFonts w:ascii="Times New Roman" w:hAnsi="Times New Roman" w:cs="Times New Roman"/>
                <w:i/>
                <w:iCs/>
                <w:sz w:val="18"/>
                <w:szCs w:val="18"/>
              </w:rPr>
              <w:t xml:space="preserve">y </w:t>
            </w:r>
            <w:r w:rsidRPr="004070CE">
              <w:rPr>
                <w:rFonts w:ascii="Times New Roman" w:hAnsi="Times New Roman" w:cs="Times New Roman"/>
                <w:sz w:val="18"/>
                <w:szCs w:val="18"/>
              </w:rPr>
              <w:t xml:space="preserve">= </w:t>
            </w:r>
            <w:r w:rsidRPr="004070CE">
              <w:rPr>
                <w:rFonts w:ascii="Times New Roman" w:hAnsi="Times New Roman" w:cs="Times New Roman"/>
                <w:i/>
                <w:iCs/>
                <w:sz w:val="18"/>
                <w:szCs w:val="18"/>
              </w:rPr>
              <w:t>f</w:t>
            </w:r>
            <w:r w:rsidRPr="004070CE">
              <w:rPr>
                <w:rFonts w:ascii="Times New Roman" w:hAnsi="Times New Roman" w:cs="Times New Roman"/>
                <w:sz w:val="18"/>
                <w:szCs w:val="18"/>
              </w:rPr>
              <w:t>(</w:t>
            </w:r>
            <w:r w:rsidRPr="004070CE">
              <w:rPr>
                <w:rFonts w:ascii="Times New Roman" w:hAnsi="Times New Roman" w:cs="Times New Roman"/>
                <w:i/>
                <w:iCs/>
                <w:sz w:val="18"/>
                <w:szCs w:val="18"/>
              </w:rPr>
              <w:t>x</w:t>
            </w:r>
            <w:r w:rsidRPr="004070CE">
              <w:rPr>
                <w:rFonts w:ascii="Times New Roman" w:hAnsi="Times New Roman" w:cs="Times New Roman"/>
                <w:sz w:val="18"/>
                <w:szCs w:val="18"/>
              </w:rPr>
              <w:t>).</w:t>
            </w:r>
          </w:p>
        </w:tc>
        <w:tc>
          <w:tcPr>
            <w:tcW w:w="280" w:type="pct"/>
            <w:shd w:val="clear" w:color="auto" w:fill="auto"/>
          </w:tcPr>
          <w:p w14:paraId="076D1C16"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7FDB3AD3"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186CB1C2"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1CEC11C2" w14:textId="77777777" w:rsidR="009F022C" w:rsidRPr="00E6452C" w:rsidRDefault="009F022C" w:rsidP="008852B7">
            <w:pPr>
              <w:rPr>
                <w:rFonts w:ascii="Times New Roman" w:hAnsi="Times New Roman" w:cs="Times New Roman"/>
                <w:b/>
                <w:sz w:val="18"/>
                <w:szCs w:val="18"/>
              </w:rPr>
            </w:pPr>
          </w:p>
        </w:tc>
      </w:tr>
      <w:tr w:rsidR="009F022C" w:rsidRPr="001914B2" w14:paraId="702C38A6" w14:textId="77777777" w:rsidTr="00C86613">
        <w:tc>
          <w:tcPr>
            <w:tcW w:w="1646" w:type="pct"/>
            <w:shd w:val="clear" w:color="auto" w:fill="auto"/>
          </w:tcPr>
          <w:p w14:paraId="58D2F433" w14:textId="77777777" w:rsidR="009F022C" w:rsidRPr="004070CE"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 New Roman" w:hAnsi="Times New Roman" w:cs="Times New Roman"/>
                <w:color w:val="141413"/>
                <w:sz w:val="18"/>
                <w:szCs w:val="18"/>
              </w:rPr>
            </w:pPr>
            <w:r w:rsidRPr="004070CE">
              <w:rPr>
                <w:rFonts w:ascii="Times New Roman" w:hAnsi="Times New Roman" w:cs="Times New Roman"/>
                <w:sz w:val="18"/>
                <w:szCs w:val="18"/>
              </w:rPr>
              <w:t>Use function notation, evaluate functions for inputs in their domains, and interpret statements that use function notation in terms of a context.</w:t>
            </w:r>
          </w:p>
        </w:tc>
        <w:tc>
          <w:tcPr>
            <w:tcW w:w="280" w:type="pct"/>
            <w:shd w:val="clear" w:color="auto" w:fill="auto"/>
          </w:tcPr>
          <w:p w14:paraId="2FEF371F"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07227E00"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51488264"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65BF1F9A" w14:textId="77777777" w:rsidR="009F022C" w:rsidRPr="00E6452C" w:rsidRDefault="009F022C" w:rsidP="008852B7">
            <w:pPr>
              <w:rPr>
                <w:rFonts w:ascii="Times New Roman" w:hAnsi="Times New Roman" w:cs="Times New Roman"/>
                <w:b/>
                <w:sz w:val="18"/>
                <w:szCs w:val="18"/>
              </w:rPr>
            </w:pPr>
          </w:p>
        </w:tc>
      </w:tr>
      <w:tr w:rsidR="009F022C" w:rsidRPr="001914B2" w14:paraId="11A413BE" w14:textId="77777777" w:rsidTr="00C86613">
        <w:tc>
          <w:tcPr>
            <w:tcW w:w="1646" w:type="pct"/>
            <w:shd w:val="clear" w:color="auto" w:fill="auto"/>
          </w:tcPr>
          <w:p w14:paraId="6B86331C" w14:textId="77777777" w:rsidR="009F022C" w:rsidRPr="004070CE"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 New Roman" w:hAnsi="Times New Roman" w:cs="Times New Roman"/>
                <w:color w:val="141413"/>
                <w:sz w:val="18"/>
                <w:szCs w:val="18"/>
              </w:rPr>
            </w:pPr>
            <w:r w:rsidRPr="004070CE">
              <w:rPr>
                <w:rFonts w:ascii="Times New Roman" w:hAnsi="Times New Roman" w:cs="Times New Roman"/>
                <w:sz w:val="18"/>
                <w:szCs w:val="18"/>
              </w:rPr>
              <w:t xml:space="preserve">Recognize that sequences are functions, sometimes defined recursively, whose domain is a subset of the integers. </w:t>
            </w:r>
          </w:p>
        </w:tc>
        <w:tc>
          <w:tcPr>
            <w:tcW w:w="280" w:type="pct"/>
            <w:shd w:val="clear" w:color="auto" w:fill="auto"/>
          </w:tcPr>
          <w:p w14:paraId="1663AE4A"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0921FCC4"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77EAA14C"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7F3AE65A" w14:textId="77777777" w:rsidR="009F022C" w:rsidRPr="00E6452C" w:rsidRDefault="009F022C" w:rsidP="008852B7">
            <w:pPr>
              <w:rPr>
                <w:rFonts w:ascii="Times New Roman" w:hAnsi="Times New Roman" w:cs="Times New Roman"/>
                <w:b/>
                <w:sz w:val="18"/>
                <w:szCs w:val="18"/>
              </w:rPr>
            </w:pPr>
          </w:p>
        </w:tc>
      </w:tr>
      <w:tr w:rsidR="009F022C" w:rsidRPr="001914B2" w14:paraId="2327CDEA" w14:textId="77777777" w:rsidTr="00C86613">
        <w:tc>
          <w:tcPr>
            <w:tcW w:w="1646" w:type="pct"/>
            <w:shd w:val="clear" w:color="auto" w:fill="auto"/>
          </w:tcPr>
          <w:p w14:paraId="5E961C0A" w14:textId="77777777" w:rsidR="009F022C" w:rsidRPr="00E6452C" w:rsidRDefault="009F022C" w:rsidP="008852B7">
            <w:pPr>
              <w:ind w:left="180" w:hanging="180"/>
              <w:rPr>
                <w:rFonts w:ascii="Times New Roman" w:hAnsi="Times New Roman" w:cs="Times New Roman"/>
                <w:b/>
                <w:sz w:val="18"/>
                <w:szCs w:val="18"/>
              </w:rPr>
            </w:pPr>
            <w:r w:rsidRPr="00E27DA8">
              <w:rPr>
                <w:rFonts w:ascii="Times New Roman" w:hAnsi="Times New Roman" w:cs="Times New Roman"/>
                <w:b/>
                <w:bCs/>
                <w:sz w:val="20"/>
                <w:szCs w:val="20"/>
              </w:rPr>
              <w:t>Interpret functions that arise in applications in terms of the context</w:t>
            </w:r>
          </w:p>
        </w:tc>
        <w:tc>
          <w:tcPr>
            <w:tcW w:w="280" w:type="pct"/>
            <w:shd w:val="clear" w:color="auto" w:fill="auto"/>
          </w:tcPr>
          <w:p w14:paraId="3FBE986E"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0DEA83EA"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78D35436"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5E52A243" w14:textId="77777777" w:rsidR="009F022C" w:rsidRPr="00E6452C" w:rsidRDefault="009F022C" w:rsidP="008852B7">
            <w:pPr>
              <w:rPr>
                <w:rFonts w:ascii="Times New Roman" w:hAnsi="Times New Roman" w:cs="Times New Roman"/>
                <w:b/>
                <w:sz w:val="18"/>
                <w:szCs w:val="18"/>
              </w:rPr>
            </w:pPr>
          </w:p>
        </w:tc>
      </w:tr>
      <w:tr w:rsidR="009F022C" w:rsidRPr="001914B2" w14:paraId="52259B2C" w14:textId="77777777" w:rsidTr="00C86613">
        <w:tc>
          <w:tcPr>
            <w:tcW w:w="1646" w:type="pct"/>
            <w:shd w:val="clear" w:color="auto" w:fill="auto"/>
          </w:tcPr>
          <w:p w14:paraId="49136139" w14:textId="77777777" w:rsidR="009F022C" w:rsidRPr="004070CE"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 New Roman" w:hAnsi="Times New Roman" w:cs="Times New Roman"/>
                <w:color w:val="141413"/>
                <w:sz w:val="18"/>
                <w:szCs w:val="18"/>
              </w:rPr>
            </w:pPr>
            <w:r w:rsidRPr="004070CE">
              <w:rPr>
                <w:rFonts w:ascii="Times New Roman" w:hAnsi="Times New Roman" w:cs="Times New Roman"/>
                <w:sz w:val="18"/>
                <w:szCs w:val="18"/>
              </w:rPr>
              <w:t xml:space="preserve">For a function that models a relationship between two quantities, interpret key features of graphs and tables in terms of the quantities, and sketch graphs showing key features given a verbal description of the relationship.  </w:t>
            </w:r>
            <w:r w:rsidRPr="004070CE">
              <w:rPr>
                <w:rFonts w:ascii="Times New Roman" w:hAnsi="Times New Roman" w:cs="Times New Roman"/>
                <w:i/>
                <w:iCs/>
                <w:sz w:val="18"/>
                <w:szCs w:val="18"/>
              </w:rPr>
              <w:t>Key features include: intercepts; intervals where the</w:t>
            </w:r>
            <w:r w:rsidRPr="004070CE">
              <w:rPr>
                <w:rFonts w:ascii="Times New Roman" w:hAnsi="Times New Roman" w:cs="Times New Roman"/>
                <w:sz w:val="18"/>
                <w:szCs w:val="18"/>
              </w:rPr>
              <w:t xml:space="preserve"> </w:t>
            </w:r>
            <w:r w:rsidRPr="004070CE">
              <w:rPr>
                <w:rFonts w:ascii="Times New Roman" w:hAnsi="Times New Roman" w:cs="Times New Roman"/>
                <w:i/>
                <w:iCs/>
                <w:sz w:val="18"/>
                <w:szCs w:val="18"/>
              </w:rPr>
              <w:t>function is increasing, decreasing, positive, or negative; relative maximums and minimums; symmetries; end behavior; and periodicity</w:t>
            </w:r>
          </w:p>
        </w:tc>
        <w:tc>
          <w:tcPr>
            <w:tcW w:w="280" w:type="pct"/>
            <w:shd w:val="clear" w:color="auto" w:fill="auto"/>
          </w:tcPr>
          <w:p w14:paraId="0785B209"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2F0BAD15"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6DFBBFBD"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6DF7AFF1" w14:textId="77777777" w:rsidR="009F022C" w:rsidRPr="00E6452C" w:rsidRDefault="009F022C" w:rsidP="008852B7">
            <w:pPr>
              <w:rPr>
                <w:rFonts w:ascii="Times New Roman" w:hAnsi="Times New Roman" w:cs="Times New Roman"/>
                <w:b/>
                <w:sz w:val="18"/>
                <w:szCs w:val="18"/>
              </w:rPr>
            </w:pPr>
          </w:p>
        </w:tc>
      </w:tr>
      <w:tr w:rsidR="009F022C" w:rsidRPr="001914B2" w14:paraId="3EB590C5" w14:textId="77777777" w:rsidTr="008852B7">
        <w:tc>
          <w:tcPr>
            <w:tcW w:w="5000" w:type="pct"/>
            <w:gridSpan w:val="6"/>
          </w:tcPr>
          <w:p w14:paraId="07BED31C" w14:textId="77777777" w:rsidR="009F022C" w:rsidRPr="00E6452C" w:rsidRDefault="009F022C" w:rsidP="008852B7">
            <w:pPr>
              <w:jc w:val="center"/>
              <w:rPr>
                <w:rFonts w:ascii="Times New Roman" w:hAnsi="Times New Roman" w:cs="Times New Roman"/>
                <w:b/>
                <w:sz w:val="18"/>
                <w:szCs w:val="18"/>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 xml:space="preserve">—Interpreting </w:t>
            </w:r>
            <w:r>
              <w:rPr>
                <w:rFonts w:ascii="Times New Roman" w:hAnsi="Times New Roman" w:cs="Times New Roman"/>
                <w:b/>
              </w:rPr>
              <w:t>Functions</w:t>
            </w:r>
            <w:r w:rsidRPr="001914B2">
              <w:rPr>
                <w:rFonts w:ascii="Times New Roman" w:hAnsi="Times New Roman" w:cs="Times New Roman"/>
                <w:b/>
              </w:rPr>
              <w:t xml:space="preserve"> in Grades 9-12</w:t>
            </w:r>
          </w:p>
        </w:tc>
      </w:tr>
      <w:tr w:rsidR="009F022C" w:rsidRPr="001914B2" w14:paraId="4F307F12" w14:textId="77777777" w:rsidTr="008852B7">
        <w:tc>
          <w:tcPr>
            <w:tcW w:w="1646" w:type="pct"/>
            <w:shd w:val="clear" w:color="auto" w:fill="auto"/>
          </w:tcPr>
          <w:p w14:paraId="567FA6DD"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CCSS</w:t>
            </w:r>
            <w:r w:rsidR="00432C25">
              <w:rPr>
                <w:rFonts w:ascii="Times New Roman" w:hAnsi="Times New Roman" w:cs="Times New Roman"/>
                <w:b/>
              </w:rPr>
              <w:t>M</w:t>
            </w:r>
            <w:r w:rsidRPr="00E6452C">
              <w:rPr>
                <w:rFonts w:ascii="Times New Roman" w:hAnsi="Times New Roman" w:cs="Times New Roman"/>
                <w:b/>
              </w:rPr>
              <w:t xml:space="preserve"> Standards Grades 9-12</w:t>
            </w:r>
          </w:p>
        </w:tc>
        <w:tc>
          <w:tcPr>
            <w:tcW w:w="280" w:type="pct"/>
            <w:shd w:val="clear" w:color="auto" w:fill="auto"/>
          </w:tcPr>
          <w:p w14:paraId="7A314931" w14:textId="77777777" w:rsidR="009F022C" w:rsidRPr="00F26223" w:rsidRDefault="009F022C" w:rsidP="008852B7">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310" w:type="pct"/>
            <w:shd w:val="clear" w:color="auto" w:fill="auto"/>
          </w:tcPr>
          <w:p w14:paraId="4FD1E5FE"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42713197"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4" w:type="pct"/>
            <w:gridSpan w:val="2"/>
            <w:shd w:val="clear" w:color="auto" w:fill="auto"/>
          </w:tcPr>
          <w:p w14:paraId="0B88526A"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07CE56D9"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500" w:type="pct"/>
            <w:shd w:val="clear" w:color="auto" w:fill="auto"/>
          </w:tcPr>
          <w:p w14:paraId="11E66800"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Notes/Explanation</w:t>
            </w:r>
          </w:p>
        </w:tc>
      </w:tr>
      <w:tr w:rsidR="009F022C" w:rsidRPr="001914B2" w14:paraId="3E283E93" w14:textId="77777777" w:rsidTr="008852B7">
        <w:tc>
          <w:tcPr>
            <w:tcW w:w="1646" w:type="pct"/>
          </w:tcPr>
          <w:p w14:paraId="1287C2CA" w14:textId="77777777" w:rsidR="009F022C" w:rsidRPr="00582EF4"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E27DA8">
              <w:rPr>
                <w:rFonts w:ascii="Times New Roman" w:hAnsi="Times New Roman" w:cs="Times New Roman"/>
                <w:sz w:val="18"/>
                <w:szCs w:val="18"/>
              </w:rPr>
              <w:t xml:space="preserve">Relate the domain of a function to its graph and, where applicable, to the quantitative relationship it describes. </w:t>
            </w:r>
            <w:r>
              <w:rPr>
                <w:rFonts w:ascii="Times New Roman" w:hAnsi="Times New Roman" w:cs="Times New Roman"/>
                <w:sz w:val="18"/>
                <w:szCs w:val="18"/>
              </w:rPr>
              <w:br/>
            </w:r>
            <w:r w:rsidRPr="00E27DA8">
              <w:rPr>
                <w:rFonts w:ascii="Times New Roman" w:hAnsi="Times New Roman" w:cs="Times New Roman"/>
                <w:i/>
                <w:iCs/>
                <w:sz w:val="18"/>
                <w:szCs w:val="18"/>
              </w:rPr>
              <w:t>For example, if the function h(n) gives the number of person-hours it takes to assemble n engines in a factory, then the positive integers would be an appropriate domain for the function.</w:t>
            </w:r>
            <w:r w:rsidRPr="00E27DA8">
              <w:rPr>
                <w:rFonts w:ascii="Times New Roman" w:eastAsia="ZapfDingbatsITC" w:hAnsi="Times New Roman" w:cs="Times New Roman"/>
                <w:sz w:val="18"/>
                <w:szCs w:val="18"/>
              </w:rPr>
              <w:t xml:space="preserve"> </w:t>
            </w:r>
          </w:p>
        </w:tc>
        <w:tc>
          <w:tcPr>
            <w:tcW w:w="280" w:type="pct"/>
          </w:tcPr>
          <w:p w14:paraId="7D486C69"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5E73FEB7"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22FF9503" w14:textId="77777777" w:rsidR="009F022C" w:rsidRPr="00E6452C" w:rsidRDefault="009F022C" w:rsidP="008852B7">
            <w:pPr>
              <w:ind w:left="252" w:hanging="252"/>
              <w:rPr>
                <w:rFonts w:ascii="Times New Roman" w:hAnsi="Times New Roman" w:cs="Times New Roman"/>
                <w:b/>
                <w:sz w:val="18"/>
                <w:szCs w:val="18"/>
              </w:rPr>
            </w:pPr>
          </w:p>
        </w:tc>
        <w:tc>
          <w:tcPr>
            <w:tcW w:w="2500" w:type="pct"/>
            <w:vMerge w:val="restart"/>
          </w:tcPr>
          <w:p w14:paraId="42046876" w14:textId="77777777" w:rsidR="009F022C" w:rsidRPr="00E6452C" w:rsidRDefault="009F022C" w:rsidP="008852B7">
            <w:pPr>
              <w:rPr>
                <w:rFonts w:ascii="Times New Roman" w:hAnsi="Times New Roman" w:cs="Times New Roman"/>
                <w:b/>
                <w:sz w:val="18"/>
                <w:szCs w:val="18"/>
              </w:rPr>
            </w:pPr>
          </w:p>
        </w:tc>
      </w:tr>
      <w:tr w:rsidR="009F022C" w:rsidRPr="001914B2" w14:paraId="4FC4346A" w14:textId="77777777" w:rsidTr="00C86613">
        <w:tc>
          <w:tcPr>
            <w:tcW w:w="1646" w:type="pct"/>
            <w:shd w:val="clear" w:color="auto" w:fill="auto"/>
          </w:tcPr>
          <w:p w14:paraId="28F560B9" w14:textId="77777777" w:rsidR="009F022C" w:rsidRPr="008852B7" w:rsidRDefault="009F022C" w:rsidP="008852B7">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4070CE">
              <w:rPr>
                <w:rFonts w:ascii="Times New Roman" w:hAnsi="Times New Roman" w:cs="Times New Roman"/>
                <w:sz w:val="18"/>
                <w:szCs w:val="18"/>
              </w:rPr>
              <w:t>Calculate and interpret the average rate of change of a function (presented symbolically or as a table) over a specified interval.  Estimate the rate of change from a graph.</w:t>
            </w:r>
            <w:r w:rsidRPr="004070CE">
              <w:rPr>
                <w:rFonts w:ascii="Times New Roman" w:eastAsia="ZapfDingbatsITC" w:hAnsi="Times New Roman" w:cs="Times New Roman"/>
                <w:sz w:val="18"/>
                <w:szCs w:val="18"/>
              </w:rPr>
              <w:t xml:space="preserve"> </w:t>
            </w:r>
          </w:p>
        </w:tc>
        <w:tc>
          <w:tcPr>
            <w:tcW w:w="280" w:type="pct"/>
            <w:shd w:val="clear" w:color="auto" w:fill="auto"/>
          </w:tcPr>
          <w:p w14:paraId="688C7272" w14:textId="77777777" w:rsidR="009F022C" w:rsidRPr="00E6452C" w:rsidRDefault="009F022C" w:rsidP="008852B7">
            <w:pPr>
              <w:ind w:left="252" w:hanging="252"/>
              <w:rPr>
                <w:rFonts w:ascii="Times New Roman" w:hAnsi="Times New Roman" w:cs="Times New Roman"/>
                <w:b/>
                <w:sz w:val="18"/>
                <w:szCs w:val="18"/>
              </w:rPr>
            </w:pPr>
          </w:p>
        </w:tc>
        <w:tc>
          <w:tcPr>
            <w:tcW w:w="310" w:type="pct"/>
            <w:shd w:val="clear" w:color="auto" w:fill="auto"/>
          </w:tcPr>
          <w:p w14:paraId="6F0F6610"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shd w:val="clear" w:color="auto" w:fill="auto"/>
          </w:tcPr>
          <w:p w14:paraId="3CCB6E2C" w14:textId="77777777" w:rsidR="009F022C" w:rsidRPr="00E6452C" w:rsidRDefault="009F022C" w:rsidP="008852B7">
            <w:pPr>
              <w:ind w:left="252" w:hanging="252"/>
              <w:rPr>
                <w:rFonts w:ascii="Times New Roman" w:hAnsi="Times New Roman" w:cs="Times New Roman"/>
                <w:b/>
                <w:sz w:val="18"/>
                <w:szCs w:val="18"/>
              </w:rPr>
            </w:pPr>
          </w:p>
        </w:tc>
        <w:tc>
          <w:tcPr>
            <w:tcW w:w="2500" w:type="pct"/>
            <w:vMerge/>
            <w:shd w:val="clear" w:color="auto" w:fill="auto"/>
          </w:tcPr>
          <w:p w14:paraId="634E5949" w14:textId="77777777" w:rsidR="009F022C" w:rsidRPr="00E6452C" w:rsidRDefault="009F022C" w:rsidP="008852B7">
            <w:pPr>
              <w:rPr>
                <w:rFonts w:ascii="Times New Roman" w:hAnsi="Times New Roman" w:cs="Times New Roman"/>
                <w:b/>
                <w:sz w:val="18"/>
                <w:szCs w:val="18"/>
              </w:rPr>
            </w:pPr>
          </w:p>
        </w:tc>
      </w:tr>
      <w:tr w:rsidR="009F022C" w:rsidRPr="001914B2" w14:paraId="724E2D85" w14:textId="77777777" w:rsidTr="008852B7">
        <w:tc>
          <w:tcPr>
            <w:tcW w:w="1646" w:type="pct"/>
          </w:tcPr>
          <w:p w14:paraId="351B99C1" w14:textId="77777777" w:rsidR="009F022C" w:rsidRPr="00E6452C" w:rsidRDefault="009F022C" w:rsidP="008852B7">
            <w:pPr>
              <w:ind w:left="252" w:hanging="252"/>
              <w:rPr>
                <w:rFonts w:ascii="Times New Roman" w:hAnsi="Times New Roman" w:cs="Times New Roman"/>
                <w:b/>
                <w:sz w:val="18"/>
                <w:szCs w:val="18"/>
              </w:rPr>
            </w:pPr>
            <w:r w:rsidRPr="00E27DA8">
              <w:rPr>
                <w:rFonts w:ascii="Times New Roman" w:hAnsi="Times New Roman" w:cs="Times New Roman"/>
                <w:b/>
                <w:bCs/>
                <w:sz w:val="20"/>
                <w:szCs w:val="20"/>
              </w:rPr>
              <w:t>Analyze functions using different representations</w:t>
            </w:r>
          </w:p>
        </w:tc>
        <w:tc>
          <w:tcPr>
            <w:tcW w:w="280" w:type="pct"/>
          </w:tcPr>
          <w:p w14:paraId="7EE65362"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6519C15F"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281C5392"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61BEDDC1" w14:textId="77777777" w:rsidR="009F022C" w:rsidRPr="00E6452C" w:rsidRDefault="009F022C" w:rsidP="008852B7">
            <w:pPr>
              <w:rPr>
                <w:rFonts w:ascii="Times New Roman" w:hAnsi="Times New Roman" w:cs="Times New Roman"/>
                <w:b/>
                <w:sz w:val="18"/>
                <w:szCs w:val="18"/>
              </w:rPr>
            </w:pPr>
          </w:p>
        </w:tc>
      </w:tr>
      <w:tr w:rsidR="009F022C" w:rsidRPr="001914B2" w14:paraId="2CB0ABD5" w14:textId="77777777" w:rsidTr="008852B7">
        <w:tc>
          <w:tcPr>
            <w:tcW w:w="1646" w:type="pct"/>
          </w:tcPr>
          <w:p w14:paraId="3C35438C"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Graph functions expressed symbolically and show key features of the graph, by hand in simple cases and using technology for more complicated cases.</w:t>
            </w:r>
          </w:p>
        </w:tc>
        <w:tc>
          <w:tcPr>
            <w:tcW w:w="280" w:type="pct"/>
          </w:tcPr>
          <w:p w14:paraId="626D31FE"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1223B8D7"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7F76C23B"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0A063F22" w14:textId="77777777" w:rsidR="009F022C" w:rsidRPr="00E6452C" w:rsidRDefault="009F022C" w:rsidP="008852B7">
            <w:pPr>
              <w:rPr>
                <w:rFonts w:ascii="Times New Roman" w:hAnsi="Times New Roman" w:cs="Times New Roman"/>
                <w:b/>
                <w:sz w:val="18"/>
                <w:szCs w:val="18"/>
              </w:rPr>
            </w:pPr>
          </w:p>
        </w:tc>
      </w:tr>
      <w:tr w:rsidR="009F022C" w:rsidRPr="001914B2" w14:paraId="200654C6" w14:textId="77777777" w:rsidTr="008852B7">
        <w:tc>
          <w:tcPr>
            <w:tcW w:w="1646" w:type="pct"/>
          </w:tcPr>
          <w:p w14:paraId="10BCD1DD"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Graph linear and quadratic functions. Show intercepts, maxima, &amp; minima.</w:t>
            </w:r>
          </w:p>
        </w:tc>
        <w:tc>
          <w:tcPr>
            <w:tcW w:w="280" w:type="pct"/>
          </w:tcPr>
          <w:p w14:paraId="36CBC9B4"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4305BDA1"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4E48AF04"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556F0B03" w14:textId="77777777" w:rsidR="009F022C" w:rsidRPr="00E6452C" w:rsidRDefault="009F022C" w:rsidP="008852B7">
            <w:pPr>
              <w:rPr>
                <w:rFonts w:ascii="Times New Roman" w:hAnsi="Times New Roman" w:cs="Times New Roman"/>
                <w:b/>
                <w:sz w:val="18"/>
                <w:szCs w:val="18"/>
              </w:rPr>
            </w:pPr>
          </w:p>
        </w:tc>
      </w:tr>
      <w:tr w:rsidR="009F022C" w:rsidRPr="001914B2" w14:paraId="405864B7" w14:textId="77777777" w:rsidTr="008852B7">
        <w:tc>
          <w:tcPr>
            <w:tcW w:w="1646" w:type="pct"/>
          </w:tcPr>
          <w:p w14:paraId="2DEEEBE0"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Graph square root, cube root, and piecewise-defined functions, including step functions and absolute value functions.</w:t>
            </w:r>
          </w:p>
        </w:tc>
        <w:tc>
          <w:tcPr>
            <w:tcW w:w="280" w:type="pct"/>
          </w:tcPr>
          <w:p w14:paraId="41DBAFD7"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23F59F2D"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20E8538C"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0BD9DF4E" w14:textId="77777777" w:rsidR="009F022C" w:rsidRPr="00E6452C" w:rsidRDefault="009F022C" w:rsidP="008852B7">
            <w:pPr>
              <w:rPr>
                <w:rFonts w:ascii="Times New Roman" w:hAnsi="Times New Roman" w:cs="Times New Roman"/>
                <w:b/>
                <w:sz w:val="18"/>
                <w:szCs w:val="18"/>
              </w:rPr>
            </w:pPr>
          </w:p>
        </w:tc>
      </w:tr>
      <w:tr w:rsidR="009F022C" w:rsidRPr="001914B2" w14:paraId="7BC90E3B" w14:textId="77777777" w:rsidTr="008852B7">
        <w:tc>
          <w:tcPr>
            <w:tcW w:w="1646" w:type="pct"/>
          </w:tcPr>
          <w:p w14:paraId="1A1C8EDC"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Graph polynomial functions, identifying zeros when suitable factorizations are available, and showing end behavior.</w:t>
            </w:r>
          </w:p>
        </w:tc>
        <w:tc>
          <w:tcPr>
            <w:tcW w:w="280" w:type="pct"/>
          </w:tcPr>
          <w:p w14:paraId="54A1413F"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4950F7FC"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4246602E"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20E49230" w14:textId="77777777" w:rsidR="009F022C" w:rsidRPr="00E6452C" w:rsidRDefault="009F022C" w:rsidP="008852B7">
            <w:pPr>
              <w:rPr>
                <w:rFonts w:ascii="Times New Roman" w:hAnsi="Times New Roman" w:cs="Times New Roman"/>
                <w:b/>
                <w:sz w:val="18"/>
                <w:szCs w:val="18"/>
              </w:rPr>
            </w:pPr>
          </w:p>
        </w:tc>
      </w:tr>
      <w:tr w:rsidR="009F022C" w:rsidRPr="001914B2" w14:paraId="1750995E" w14:textId="77777777" w:rsidTr="008852B7">
        <w:tc>
          <w:tcPr>
            <w:tcW w:w="1646" w:type="pct"/>
          </w:tcPr>
          <w:p w14:paraId="6B33E29E"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 Graph rational functions, identifying zeros and asymptotes when suitable factorizations are available, and showing end behavior.</w:t>
            </w:r>
          </w:p>
        </w:tc>
        <w:tc>
          <w:tcPr>
            <w:tcW w:w="280" w:type="pct"/>
          </w:tcPr>
          <w:p w14:paraId="4089CAE6"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0139AB02"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1C6209DA"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7820A46B" w14:textId="77777777" w:rsidR="009F022C" w:rsidRPr="00E6452C" w:rsidRDefault="009F022C" w:rsidP="008852B7">
            <w:pPr>
              <w:rPr>
                <w:rFonts w:ascii="Times New Roman" w:hAnsi="Times New Roman" w:cs="Times New Roman"/>
                <w:b/>
                <w:sz w:val="18"/>
                <w:szCs w:val="18"/>
              </w:rPr>
            </w:pPr>
          </w:p>
        </w:tc>
      </w:tr>
      <w:tr w:rsidR="009F022C" w:rsidRPr="001914B2" w14:paraId="08E0C8EA" w14:textId="77777777" w:rsidTr="008852B7">
        <w:tc>
          <w:tcPr>
            <w:tcW w:w="1646" w:type="pct"/>
          </w:tcPr>
          <w:p w14:paraId="0A186A04"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Graph exponential and logarithmic functions, showing intercepts and end behavior, and trigonometric functions, showing period, midline, and amplitude.</w:t>
            </w:r>
          </w:p>
        </w:tc>
        <w:tc>
          <w:tcPr>
            <w:tcW w:w="280" w:type="pct"/>
          </w:tcPr>
          <w:p w14:paraId="65A7DE23"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7401D7E0"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05C3B38D"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3FCBCF69" w14:textId="77777777" w:rsidR="009F022C" w:rsidRPr="00E6452C" w:rsidRDefault="009F022C" w:rsidP="008852B7">
            <w:pPr>
              <w:rPr>
                <w:rFonts w:ascii="Times New Roman" w:hAnsi="Times New Roman" w:cs="Times New Roman"/>
                <w:b/>
                <w:sz w:val="18"/>
                <w:szCs w:val="18"/>
              </w:rPr>
            </w:pPr>
          </w:p>
        </w:tc>
      </w:tr>
      <w:tr w:rsidR="009F022C" w:rsidRPr="001914B2" w14:paraId="6CEAA8B3" w14:textId="77777777" w:rsidTr="008852B7">
        <w:tc>
          <w:tcPr>
            <w:tcW w:w="1646" w:type="pct"/>
          </w:tcPr>
          <w:p w14:paraId="32885D59"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Write a function defined by an expression in different but equivalent forms to reveal and explain different properties of the function.</w:t>
            </w:r>
          </w:p>
        </w:tc>
        <w:tc>
          <w:tcPr>
            <w:tcW w:w="280" w:type="pct"/>
          </w:tcPr>
          <w:p w14:paraId="3471FCD8"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13FDB852"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0794F111"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77F0D364" w14:textId="77777777" w:rsidR="009F022C" w:rsidRPr="00E6452C" w:rsidRDefault="009F022C" w:rsidP="008852B7">
            <w:pPr>
              <w:rPr>
                <w:rFonts w:ascii="Times New Roman" w:hAnsi="Times New Roman" w:cs="Times New Roman"/>
                <w:b/>
                <w:sz w:val="18"/>
                <w:szCs w:val="18"/>
              </w:rPr>
            </w:pPr>
          </w:p>
        </w:tc>
      </w:tr>
      <w:tr w:rsidR="009F022C" w:rsidRPr="001914B2" w14:paraId="52D7D5B7" w14:textId="77777777" w:rsidTr="008852B7">
        <w:tc>
          <w:tcPr>
            <w:tcW w:w="1646" w:type="pct"/>
          </w:tcPr>
          <w:p w14:paraId="0156C129"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Use the process of factoring and completing the square in a quadratic function to show zeros, extreme values, and symmetry of the graph, and interpret these in terms of a context.</w:t>
            </w:r>
          </w:p>
        </w:tc>
        <w:tc>
          <w:tcPr>
            <w:tcW w:w="280" w:type="pct"/>
          </w:tcPr>
          <w:p w14:paraId="783CE52F"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53312B1E"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20500A9F"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39B43EBE" w14:textId="77777777" w:rsidR="009F022C" w:rsidRPr="00E6452C" w:rsidRDefault="009F022C" w:rsidP="008852B7">
            <w:pPr>
              <w:rPr>
                <w:rFonts w:ascii="Times New Roman" w:hAnsi="Times New Roman" w:cs="Times New Roman"/>
                <w:b/>
                <w:sz w:val="18"/>
                <w:szCs w:val="18"/>
              </w:rPr>
            </w:pPr>
          </w:p>
        </w:tc>
      </w:tr>
      <w:tr w:rsidR="009F022C" w:rsidRPr="001914B2" w14:paraId="38843F57" w14:textId="77777777" w:rsidTr="008852B7">
        <w:tc>
          <w:tcPr>
            <w:tcW w:w="1646" w:type="pct"/>
          </w:tcPr>
          <w:p w14:paraId="3D2EAD64"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Use the properties of exponents to interpret expressions for exponential functions.</w:t>
            </w:r>
          </w:p>
        </w:tc>
        <w:tc>
          <w:tcPr>
            <w:tcW w:w="280" w:type="pct"/>
          </w:tcPr>
          <w:p w14:paraId="42BE9BFC"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2572F767"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4689F0A0"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34E10B88" w14:textId="77777777" w:rsidR="009F022C" w:rsidRPr="00E6452C" w:rsidRDefault="009F022C" w:rsidP="008852B7">
            <w:pPr>
              <w:rPr>
                <w:rFonts w:ascii="Times New Roman" w:hAnsi="Times New Roman" w:cs="Times New Roman"/>
                <w:b/>
                <w:sz w:val="18"/>
                <w:szCs w:val="18"/>
              </w:rPr>
            </w:pPr>
          </w:p>
        </w:tc>
      </w:tr>
      <w:tr w:rsidR="009F022C" w:rsidRPr="001914B2" w14:paraId="484DF2E7" w14:textId="77777777" w:rsidTr="008852B7">
        <w:tc>
          <w:tcPr>
            <w:tcW w:w="1646" w:type="pct"/>
          </w:tcPr>
          <w:p w14:paraId="447ECBC4" w14:textId="77777777" w:rsidR="009F022C" w:rsidRPr="00E8131B" w:rsidRDefault="009F022C" w:rsidP="008852B7">
            <w:pPr>
              <w:pStyle w:val="ListParagraph"/>
              <w:numPr>
                <w:ilvl w:val="0"/>
                <w:numId w:val="10"/>
              </w:numPr>
              <w:rPr>
                <w:rFonts w:ascii="Times New Roman" w:hAnsi="Times New Roman" w:cs="Times New Roman"/>
                <w:sz w:val="18"/>
                <w:szCs w:val="18"/>
              </w:rPr>
            </w:pPr>
            <w:r w:rsidRPr="00E8131B">
              <w:rPr>
                <w:rFonts w:ascii="Times New Roman" w:hAnsi="Times New Roman" w:cs="Times New Roman"/>
                <w:sz w:val="18"/>
                <w:szCs w:val="18"/>
              </w:rPr>
              <w:t xml:space="preserve">Compare properties of two functions each represented in a different way (algebraically, graphically, numerically in tables, or by verbal descriptions). </w:t>
            </w:r>
            <w:r w:rsidRPr="00E8131B">
              <w:rPr>
                <w:rFonts w:ascii="Times New Roman" w:hAnsi="Times New Roman" w:cs="Times New Roman"/>
                <w:i/>
                <w:iCs/>
                <w:sz w:val="18"/>
                <w:szCs w:val="18"/>
              </w:rPr>
              <w:t>F</w:t>
            </w:r>
            <w:r w:rsidR="008852B7">
              <w:rPr>
                <w:rFonts w:ascii="Times New Roman" w:hAnsi="Times New Roman" w:cs="Times New Roman"/>
                <w:i/>
                <w:iCs/>
                <w:sz w:val="18"/>
                <w:szCs w:val="18"/>
              </w:rPr>
              <w:t>or example, given a graph of a</w:t>
            </w:r>
            <w:r w:rsidRPr="00E8131B">
              <w:rPr>
                <w:rFonts w:ascii="Times New Roman" w:hAnsi="Times New Roman" w:cs="Times New Roman"/>
                <w:i/>
                <w:iCs/>
                <w:sz w:val="18"/>
                <w:szCs w:val="18"/>
              </w:rPr>
              <w:t xml:space="preserve"> quadratic function and an algebraic expressio</w:t>
            </w:r>
            <w:r w:rsidR="008852B7">
              <w:rPr>
                <w:rFonts w:ascii="Times New Roman" w:hAnsi="Times New Roman" w:cs="Times New Roman"/>
                <w:i/>
                <w:iCs/>
                <w:sz w:val="18"/>
                <w:szCs w:val="18"/>
              </w:rPr>
              <w:t>n for another, say which has</w:t>
            </w:r>
            <w:r w:rsidRPr="00E8131B">
              <w:rPr>
                <w:rFonts w:ascii="Times New Roman" w:hAnsi="Times New Roman" w:cs="Times New Roman"/>
                <w:i/>
                <w:iCs/>
                <w:sz w:val="18"/>
                <w:szCs w:val="18"/>
              </w:rPr>
              <w:t xml:space="preserve"> larger maximum.</w:t>
            </w:r>
          </w:p>
        </w:tc>
        <w:tc>
          <w:tcPr>
            <w:tcW w:w="280" w:type="pct"/>
          </w:tcPr>
          <w:p w14:paraId="4F5BEBE7" w14:textId="77777777" w:rsidR="009F022C" w:rsidRPr="00E6452C" w:rsidRDefault="009F022C" w:rsidP="008852B7">
            <w:pPr>
              <w:ind w:left="252" w:hanging="252"/>
              <w:rPr>
                <w:rFonts w:ascii="Times New Roman" w:hAnsi="Times New Roman" w:cs="Times New Roman"/>
                <w:b/>
                <w:sz w:val="18"/>
                <w:szCs w:val="18"/>
              </w:rPr>
            </w:pPr>
          </w:p>
        </w:tc>
        <w:tc>
          <w:tcPr>
            <w:tcW w:w="310" w:type="pct"/>
          </w:tcPr>
          <w:p w14:paraId="1475E49F" w14:textId="77777777" w:rsidR="009F022C" w:rsidRPr="00E6452C" w:rsidRDefault="009F022C" w:rsidP="008852B7">
            <w:pPr>
              <w:ind w:left="252" w:hanging="252"/>
              <w:rPr>
                <w:rFonts w:ascii="Times New Roman" w:hAnsi="Times New Roman" w:cs="Times New Roman"/>
                <w:b/>
                <w:sz w:val="18"/>
                <w:szCs w:val="18"/>
              </w:rPr>
            </w:pPr>
          </w:p>
        </w:tc>
        <w:tc>
          <w:tcPr>
            <w:tcW w:w="264" w:type="pct"/>
            <w:gridSpan w:val="2"/>
          </w:tcPr>
          <w:p w14:paraId="09D06A3A" w14:textId="77777777" w:rsidR="009F022C" w:rsidRPr="00E6452C" w:rsidRDefault="009F022C" w:rsidP="008852B7">
            <w:pPr>
              <w:ind w:left="252" w:hanging="252"/>
              <w:rPr>
                <w:rFonts w:ascii="Times New Roman" w:hAnsi="Times New Roman" w:cs="Times New Roman"/>
                <w:b/>
                <w:sz w:val="18"/>
                <w:szCs w:val="18"/>
              </w:rPr>
            </w:pPr>
          </w:p>
        </w:tc>
        <w:tc>
          <w:tcPr>
            <w:tcW w:w="2500" w:type="pct"/>
            <w:vMerge/>
          </w:tcPr>
          <w:p w14:paraId="1B87EAF8" w14:textId="77777777" w:rsidR="009F022C" w:rsidRPr="00E6452C" w:rsidRDefault="009F022C" w:rsidP="008852B7">
            <w:pPr>
              <w:rPr>
                <w:rFonts w:ascii="Times New Roman" w:hAnsi="Times New Roman" w:cs="Times New Roman"/>
                <w:b/>
                <w:sz w:val="18"/>
                <w:szCs w:val="18"/>
              </w:rPr>
            </w:pPr>
          </w:p>
        </w:tc>
      </w:tr>
      <w:tr w:rsidR="009F022C" w:rsidRPr="001914B2" w14:paraId="63EC984C" w14:textId="77777777" w:rsidTr="008852B7">
        <w:trPr>
          <w:trHeight w:val="359"/>
        </w:trPr>
        <w:tc>
          <w:tcPr>
            <w:tcW w:w="5000" w:type="pct"/>
            <w:gridSpan w:val="6"/>
          </w:tcPr>
          <w:p w14:paraId="716C5458" w14:textId="77777777" w:rsidR="009F022C" w:rsidRPr="00124275" w:rsidRDefault="009F022C" w:rsidP="008852B7">
            <w:pPr>
              <w:jc w:val="center"/>
              <w:rPr>
                <w:rFonts w:ascii="Times New Roman" w:hAnsi="Times New Roman" w:cs="Times New Roman"/>
                <w:b/>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 xml:space="preserve">—Interpreting </w:t>
            </w:r>
            <w:r>
              <w:rPr>
                <w:rFonts w:ascii="Times New Roman" w:hAnsi="Times New Roman" w:cs="Times New Roman"/>
                <w:b/>
              </w:rPr>
              <w:t>Functions</w:t>
            </w:r>
            <w:r w:rsidRPr="001914B2">
              <w:rPr>
                <w:rFonts w:ascii="Times New Roman" w:hAnsi="Times New Roman" w:cs="Times New Roman"/>
                <w:b/>
              </w:rPr>
              <w:t xml:space="preserve"> in Grades 9-12</w:t>
            </w:r>
          </w:p>
        </w:tc>
      </w:tr>
      <w:tr w:rsidR="009F022C" w:rsidRPr="001914B2" w14:paraId="2383C137" w14:textId="77777777" w:rsidTr="00973A29">
        <w:trPr>
          <w:trHeight w:val="641"/>
        </w:trPr>
        <w:tc>
          <w:tcPr>
            <w:tcW w:w="2460" w:type="pct"/>
            <w:gridSpan w:val="4"/>
          </w:tcPr>
          <w:p w14:paraId="069B7DD8" w14:textId="77777777" w:rsidR="009F022C" w:rsidRPr="00124275" w:rsidRDefault="009F022C" w:rsidP="008852B7">
            <w:pPr>
              <w:rPr>
                <w:rFonts w:ascii="Times New Roman" w:hAnsi="Times New Roman" w:cs="Times New Roman"/>
                <w:b/>
              </w:rPr>
            </w:pPr>
            <w:r w:rsidRPr="00124275">
              <w:rPr>
                <w:rFonts w:ascii="Times New Roman" w:hAnsi="Times New Roman" w:cs="Times New Roman"/>
                <w:b/>
              </w:rPr>
              <w:t>Overall Impressions:</w:t>
            </w:r>
          </w:p>
          <w:p w14:paraId="16377FF8" w14:textId="77777777" w:rsidR="009F022C" w:rsidRPr="00124275" w:rsidRDefault="009F022C" w:rsidP="008852B7">
            <w:pPr>
              <w:pStyle w:val="ListParagraph"/>
              <w:numPr>
                <w:ilvl w:val="0"/>
                <w:numId w:val="18"/>
              </w:numPr>
              <w:tabs>
                <w:tab w:val="clear" w:pos="720"/>
                <w:tab w:val="num" w:pos="360"/>
              </w:tabs>
              <w:rPr>
                <w:rFonts w:ascii="Times New Roman" w:hAnsi="Times New Roman" w:cs="Times New Roman"/>
              </w:rPr>
            </w:pPr>
            <w:r w:rsidRPr="00124275">
              <w:rPr>
                <w:rFonts w:ascii="Times New Roman" w:hAnsi="Times New Roman" w:cs="Times New Roman"/>
              </w:rPr>
              <w:t xml:space="preserve">What are your overall impressions of the curriculum materials examined? </w:t>
            </w:r>
          </w:p>
          <w:p w14:paraId="6A34FEEB" w14:textId="77777777" w:rsidR="009F022C" w:rsidRPr="00124275" w:rsidRDefault="009F022C" w:rsidP="008852B7">
            <w:pPr>
              <w:pStyle w:val="ListParagraph"/>
              <w:numPr>
                <w:ilvl w:val="0"/>
                <w:numId w:val="18"/>
              </w:numPr>
              <w:tabs>
                <w:tab w:val="clear" w:pos="720"/>
                <w:tab w:val="num" w:pos="360"/>
              </w:tabs>
              <w:rPr>
                <w:rFonts w:ascii="Times New Roman" w:hAnsi="Times New Roman" w:cs="Times New Roman"/>
              </w:rPr>
            </w:pPr>
            <w:r w:rsidRPr="00124275">
              <w:rPr>
                <w:rFonts w:ascii="Times New Roman" w:hAnsi="Times New Roman" w:cs="Times New Roman"/>
              </w:rPr>
              <w:t>What are the strengths and weaknesses of the materials you examined?</w:t>
            </w:r>
          </w:p>
          <w:p w14:paraId="0E24758F" w14:textId="77777777" w:rsidR="009F022C" w:rsidRPr="00124275" w:rsidRDefault="009F022C" w:rsidP="008852B7">
            <w:pPr>
              <w:tabs>
                <w:tab w:val="num" w:pos="360"/>
              </w:tabs>
              <w:rPr>
                <w:rFonts w:ascii="Times New Roman" w:hAnsi="Times New Roman" w:cs="Times New Roman"/>
              </w:rPr>
            </w:pPr>
          </w:p>
          <w:p w14:paraId="27BEAFEA" w14:textId="77777777" w:rsidR="009F022C" w:rsidRPr="008852B7" w:rsidRDefault="009F022C" w:rsidP="008852B7">
            <w:pPr>
              <w:rPr>
                <w:rFonts w:ascii="Times New Roman" w:hAnsi="Times New Roman" w:cs="Times New Roman"/>
                <w:b/>
              </w:rPr>
            </w:pPr>
            <w:r w:rsidRPr="008852B7">
              <w:rPr>
                <w:rFonts w:ascii="Times New Roman" w:hAnsi="Times New Roman" w:cs="Times New Roman"/>
                <w:b/>
              </w:rPr>
              <w:t>Standards Alignment:</w:t>
            </w:r>
          </w:p>
          <w:p w14:paraId="596F69FD" w14:textId="77777777" w:rsidR="009F022C" w:rsidRPr="00124275" w:rsidRDefault="009F022C" w:rsidP="008852B7">
            <w:pPr>
              <w:pStyle w:val="ListParagraph"/>
              <w:numPr>
                <w:ilvl w:val="0"/>
                <w:numId w:val="18"/>
              </w:numPr>
              <w:tabs>
                <w:tab w:val="clear" w:pos="720"/>
                <w:tab w:val="num" w:pos="360"/>
              </w:tabs>
              <w:rPr>
                <w:rFonts w:ascii="Times New Roman" w:hAnsi="Times New Roman" w:cs="Times New Roman"/>
              </w:rPr>
            </w:pPr>
            <w:r w:rsidRPr="00124275">
              <w:rPr>
                <w:rFonts w:ascii="Times New Roman" w:hAnsi="Times New Roman" w:cs="Times New Roman"/>
              </w:rPr>
              <w:t xml:space="preserve">Have you identified gaps within this domain? What are they? If so, can these gaps be realistically addressed through supplementation? </w:t>
            </w:r>
          </w:p>
          <w:p w14:paraId="224201C7" w14:textId="77777777" w:rsidR="009F022C" w:rsidRPr="00124275" w:rsidRDefault="009F022C" w:rsidP="008852B7">
            <w:pPr>
              <w:pStyle w:val="ListParagraph"/>
              <w:numPr>
                <w:ilvl w:val="0"/>
                <w:numId w:val="18"/>
              </w:numPr>
              <w:tabs>
                <w:tab w:val="clear" w:pos="720"/>
                <w:tab w:val="num" w:pos="360"/>
              </w:tabs>
              <w:rPr>
                <w:rFonts w:ascii="Times New Roman" w:hAnsi="Times New Roman" w:cs="Times New Roman"/>
              </w:rPr>
            </w:pPr>
            <w:r w:rsidRPr="00124275">
              <w:rPr>
                <w:rFonts w:ascii="Times New Roman" w:hAnsi="Times New Roman" w:cs="Times New Roman"/>
              </w:rPr>
              <w:t xml:space="preserve">Within grade levels, do the curriculum materials provide sufficient experiences to support student learning within this standard?  </w:t>
            </w:r>
          </w:p>
          <w:p w14:paraId="594AF43A" w14:textId="77777777" w:rsidR="009F022C" w:rsidRPr="00790DE2" w:rsidRDefault="009F022C" w:rsidP="008852B7">
            <w:pPr>
              <w:pStyle w:val="ListParagraph"/>
              <w:numPr>
                <w:ilvl w:val="0"/>
                <w:numId w:val="18"/>
              </w:numPr>
              <w:tabs>
                <w:tab w:val="clear" w:pos="720"/>
                <w:tab w:val="num" w:pos="360"/>
              </w:tabs>
              <w:rPr>
                <w:rFonts w:ascii="Times New Roman" w:hAnsi="Times New Roman" w:cs="Times New Roman"/>
              </w:rPr>
            </w:pPr>
            <w:r w:rsidRPr="00124275">
              <w:rPr>
                <w:rFonts w:ascii="Times New Roman" w:hAnsi="Times New Roman" w:cs="Times New Roman"/>
              </w:rPr>
              <w:t>Within this domain, is the treatment of the content across grade levels consistent with the progression within the Standards?</w:t>
            </w:r>
          </w:p>
        </w:tc>
        <w:tc>
          <w:tcPr>
            <w:tcW w:w="2540" w:type="pct"/>
            <w:gridSpan w:val="2"/>
          </w:tcPr>
          <w:p w14:paraId="2B88331B" w14:textId="77777777" w:rsidR="009F022C" w:rsidRPr="00124275" w:rsidRDefault="009F022C" w:rsidP="008852B7">
            <w:pPr>
              <w:rPr>
                <w:rFonts w:ascii="Times New Roman" w:hAnsi="Times New Roman" w:cs="Times New Roman"/>
                <w:b/>
              </w:rPr>
            </w:pPr>
            <w:r w:rsidRPr="00124275">
              <w:rPr>
                <w:rFonts w:ascii="Times New Roman" w:hAnsi="Times New Roman" w:cs="Times New Roman"/>
                <w:b/>
              </w:rPr>
              <w:t>Balance between Mathematical Understanding and Procedural Skill</w:t>
            </w:r>
            <w:r w:rsidR="005F498B">
              <w:rPr>
                <w:rFonts w:ascii="Times New Roman" w:hAnsi="Times New Roman" w:cs="Times New Roman"/>
                <w:b/>
              </w:rPr>
              <w:t>s</w:t>
            </w:r>
          </w:p>
          <w:p w14:paraId="231D6B14" w14:textId="77777777" w:rsidR="009F022C" w:rsidRPr="008852B7" w:rsidRDefault="009F022C" w:rsidP="008852B7">
            <w:pPr>
              <w:pStyle w:val="ListParagraph"/>
              <w:numPr>
                <w:ilvl w:val="0"/>
                <w:numId w:val="18"/>
              </w:numPr>
              <w:tabs>
                <w:tab w:val="clear" w:pos="720"/>
              </w:tabs>
              <w:ind w:left="406" w:hanging="450"/>
              <w:rPr>
                <w:rFonts w:ascii="Times New Roman" w:hAnsi="Times New Roman" w:cs="Times New Roman"/>
              </w:rPr>
            </w:pPr>
            <w:r w:rsidRPr="008852B7">
              <w:rPr>
                <w:rFonts w:ascii="Times New Roman" w:hAnsi="Times New Roman" w:cs="Times New Roman"/>
              </w:rPr>
              <w:t>Do the curriculum materials support the development of students’ mathematical understanding?</w:t>
            </w:r>
          </w:p>
          <w:p w14:paraId="3AA190B1" w14:textId="77777777" w:rsidR="009F022C" w:rsidRPr="008852B7" w:rsidRDefault="009F022C" w:rsidP="008852B7">
            <w:pPr>
              <w:pStyle w:val="ListParagraph"/>
              <w:numPr>
                <w:ilvl w:val="0"/>
                <w:numId w:val="18"/>
              </w:numPr>
              <w:tabs>
                <w:tab w:val="clear" w:pos="720"/>
              </w:tabs>
              <w:ind w:left="406" w:hanging="450"/>
              <w:rPr>
                <w:rFonts w:ascii="Times New Roman" w:hAnsi="Times New Roman" w:cs="Times New Roman"/>
              </w:rPr>
            </w:pPr>
            <w:r w:rsidRPr="008852B7">
              <w:rPr>
                <w:rFonts w:ascii="Times New Roman" w:hAnsi="Times New Roman" w:cs="Times New Roman"/>
              </w:rPr>
              <w:t xml:space="preserve">Do the curriculum materials support the development of students’ proficiency with procedural skills? </w:t>
            </w:r>
          </w:p>
          <w:p w14:paraId="6338B981" w14:textId="77777777" w:rsidR="009F022C" w:rsidRPr="008852B7" w:rsidRDefault="009F022C" w:rsidP="008852B7">
            <w:pPr>
              <w:pStyle w:val="ListParagraph"/>
              <w:numPr>
                <w:ilvl w:val="0"/>
                <w:numId w:val="18"/>
              </w:numPr>
              <w:tabs>
                <w:tab w:val="clear" w:pos="720"/>
              </w:tabs>
              <w:ind w:left="406" w:hanging="450"/>
              <w:rPr>
                <w:rFonts w:ascii="Times New Roman" w:hAnsi="Times New Roman" w:cs="Times New Roman"/>
              </w:rPr>
            </w:pPr>
            <w:r w:rsidRPr="008852B7">
              <w:rPr>
                <w:rFonts w:ascii="Times New Roman" w:hAnsi="Times New Roman" w:cs="Times New Roman"/>
              </w:rPr>
              <w:t>Do the curriculum materials assist students in building connections between mathematical understanding and procedural skill</w:t>
            </w:r>
            <w:r w:rsidR="005F498B">
              <w:rPr>
                <w:rFonts w:ascii="Times New Roman" w:hAnsi="Times New Roman" w:cs="Times New Roman"/>
              </w:rPr>
              <w:t>s</w:t>
            </w:r>
            <w:r w:rsidRPr="008852B7">
              <w:rPr>
                <w:rFonts w:ascii="Times New Roman" w:hAnsi="Times New Roman" w:cs="Times New Roman"/>
              </w:rPr>
              <w:t>?</w:t>
            </w:r>
          </w:p>
          <w:p w14:paraId="12317696" w14:textId="77777777" w:rsidR="009F022C" w:rsidRPr="008852B7" w:rsidRDefault="009F022C" w:rsidP="008852B7">
            <w:pPr>
              <w:pStyle w:val="ListParagraph"/>
              <w:numPr>
                <w:ilvl w:val="0"/>
                <w:numId w:val="18"/>
              </w:numPr>
              <w:tabs>
                <w:tab w:val="clear" w:pos="720"/>
              </w:tabs>
              <w:ind w:left="406" w:hanging="450"/>
              <w:rPr>
                <w:rFonts w:ascii="Times New Roman" w:hAnsi="Times New Roman" w:cs="Times New Roman"/>
              </w:rPr>
            </w:pPr>
            <w:r w:rsidRPr="008852B7">
              <w:rPr>
                <w:rFonts w:ascii="Times New Roman" w:hAnsi="Times New Roman" w:cs="Times New Roman"/>
              </w:rPr>
              <w:t>To what extent do the curriculum materials provide a balanced focus on mathematical understanding and procedural skill</w:t>
            </w:r>
            <w:r w:rsidR="005F498B">
              <w:rPr>
                <w:rFonts w:ascii="Times New Roman" w:hAnsi="Times New Roman" w:cs="Times New Roman"/>
              </w:rPr>
              <w:t>s</w:t>
            </w:r>
            <w:r w:rsidRPr="008852B7">
              <w:rPr>
                <w:rFonts w:ascii="Times New Roman" w:hAnsi="Times New Roman" w:cs="Times New Roman"/>
              </w:rPr>
              <w:t xml:space="preserve">?  </w:t>
            </w:r>
          </w:p>
          <w:p w14:paraId="0E9F217A" w14:textId="77777777" w:rsidR="009F022C" w:rsidRPr="008852B7" w:rsidRDefault="009F022C" w:rsidP="008852B7">
            <w:pPr>
              <w:pStyle w:val="ListParagraph"/>
              <w:numPr>
                <w:ilvl w:val="0"/>
                <w:numId w:val="18"/>
              </w:numPr>
              <w:tabs>
                <w:tab w:val="clear" w:pos="720"/>
              </w:tabs>
              <w:ind w:left="406" w:hanging="450"/>
              <w:rPr>
                <w:rFonts w:ascii="Times New Roman" w:hAnsi="Times New Roman" w:cs="Times New Roman"/>
              </w:rPr>
            </w:pPr>
            <w:r w:rsidRPr="008852B7">
              <w:rPr>
                <w:rFonts w:ascii="Times New Roman" w:hAnsi="Times New Roman" w:cs="Times New Roman"/>
              </w:rPr>
              <w:t>Do student activities build on each other within and across grades in a logical way that supports mathematical understanding and procedural skill</w:t>
            </w:r>
            <w:r w:rsidR="005F498B">
              <w:rPr>
                <w:rFonts w:ascii="Times New Roman" w:hAnsi="Times New Roman" w:cs="Times New Roman"/>
              </w:rPr>
              <w:t>s</w:t>
            </w:r>
            <w:r w:rsidRPr="008852B7">
              <w:rPr>
                <w:rFonts w:ascii="Times New Roman" w:hAnsi="Times New Roman" w:cs="Times New Roman"/>
              </w:rPr>
              <w:t>?</w:t>
            </w:r>
          </w:p>
          <w:p w14:paraId="09D3F5A7" w14:textId="77777777" w:rsidR="009F022C" w:rsidRPr="00124275" w:rsidRDefault="009F022C" w:rsidP="008852B7">
            <w:pPr>
              <w:rPr>
                <w:rFonts w:ascii="Times New Roman" w:hAnsi="Times New Roman" w:cs="Times New Roman"/>
              </w:rPr>
            </w:pPr>
          </w:p>
        </w:tc>
      </w:tr>
    </w:tbl>
    <w:p w14:paraId="109821A4" w14:textId="77777777" w:rsidR="009F022C" w:rsidRPr="001914B2" w:rsidRDefault="009F022C" w:rsidP="009F022C">
      <w:pPr>
        <w:rPr>
          <w:rFonts w:ascii="Times New Roman" w:hAnsi="Times New Roman" w:cs="Times New Roman"/>
        </w:rPr>
      </w:pPr>
    </w:p>
    <w:p w14:paraId="374F4F12" w14:textId="77777777" w:rsidR="009F022C" w:rsidRDefault="009F022C">
      <w:pPr>
        <w:rPr>
          <w:rFonts w:ascii="Times New Roman" w:hAnsi="Times New Roman" w:cs="Times New Roman"/>
          <w:sz w:val="28"/>
          <w:szCs w:val="28"/>
        </w:rPr>
      </w:pPr>
      <w:r>
        <w:rPr>
          <w:rFonts w:ascii="Times New Roman" w:hAnsi="Times New Roman" w:cs="Times New Roman"/>
          <w:sz w:val="28"/>
          <w:szCs w:val="28"/>
        </w:rPr>
        <w:br w:type="page"/>
      </w:r>
    </w:p>
    <w:tbl>
      <w:tblPr>
        <w:tblStyle w:val="TableGrid"/>
        <w:tblW w:w="5000" w:type="pct"/>
        <w:tblInd w:w="108" w:type="dxa"/>
        <w:tblLook w:val="04A0" w:firstRow="1" w:lastRow="0" w:firstColumn="1" w:lastColumn="0" w:noHBand="0" w:noVBand="1"/>
      </w:tblPr>
      <w:tblGrid>
        <w:gridCol w:w="4361"/>
        <w:gridCol w:w="780"/>
        <w:gridCol w:w="769"/>
        <w:gridCol w:w="940"/>
        <w:gridCol w:w="171"/>
        <w:gridCol w:w="7480"/>
      </w:tblGrid>
      <w:tr w:rsidR="009F022C" w:rsidRPr="001914B2" w14:paraId="27301FCC" w14:textId="77777777" w:rsidTr="008852B7">
        <w:tc>
          <w:tcPr>
            <w:tcW w:w="5000" w:type="pct"/>
            <w:gridSpan w:val="6"/>
          </w:tcPr>
          <w:p w14:paraId="78992BBE" w14:textId="77777777" w:rsidR="009F022C" w:rsidRPr="001914B2" w:rsidRDefault="009F022C" w:rsidP="008852B7">
            <w:pPr>
              <w:pStyle w:val="Header"/>
              <w:jc w:val="center"/>
              <w:rPr>
                <w:rFonts w:ascii="Times New Roman" w:hAnsi="Times New Roman" w:cs="Times New Roman"/>
                <w:b/>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4C680E">
              <w:rPr>
                <w:rFonts w:ascii="Times New Roman" w:hAnsi="Times New Roman" w:cs="Times New Roman"/>
                <w:b/>
              </w:rPr>
              <w:t xml:space="preserve">Reasoning with Equations and Inequalities </w:t>
            </w:r>
            <w:r w:rsidRPr="001914B2">
              <w:rPr>
                <w:rFonts w:ascii="Times New Roman" w:hAnsi="Times New Roman" w:cs="Times New Roman"/>
                <w:b/>
              </w:rPr>
              <w:t>in Grades 9-12</w:t>
            </w:r>
          </w:p>
        </w:tc>
      </w:tr>
      <w:tr w:rsidR="009F022C" w:rsidRPr="001914B2" w14:paraId="771EF5EA" w14:textId="77777777" w:rsidTr="003C57D2">
        <w:trPr>
          <w:trHeight w:val="1493"/>
        </w:trPr>
        <w:tc>
          <w:tcPr>
            <w:tcW w:w="5000" w:type="pct"/>
            <w:gridSpan w:val="6"/>
          </w:tcPr>
          <w:p w14:paraId="7C408DAD" w14:textId="77777777" w:rsidR="009F022C" w:rsidRPr="001914B2" w:rsidRDefault="009F022C" w:rsidP="008852B7">
            <w:pPr>
              <w:rPr>
                <w:rFonts w:ascii="Times New Roman" w:hAnsi="Times New Roman" w:cs="Times New Roman"/>
              </w:rPr>
            </w:pPr>
          </w:p>
          <w:p w14:paraId="53882B5E" w14:textId="77777777" w:rsidR="009F022C" w:rsidRPr="001914B2" w:rsidRDefault="009F022C" w:rsidP="008852B7">
            <w:pPr>
              <w:rPr>
                <w:rFonts w:ascii="Times New Roman" w:hAnsi="Times New Roman" w:cs="Times New Roman"/>
              </w:rPr>
            </w:pPr>
            <w:r w:rsidRPr="001914B2">
              <w:rPr>
                <w:rFonts w:ascii="Times New Roman" w:hAnsi="Times New Roman" w:cs="Times New Roman"/>
              </w:rPr>
              <w:t>Name of Reviewer _______________________________</w:t>
            </w:r>
            <w:r w:rsidR="008852B7">
              <w:rPr>
                <w:rFonts w:ascii="Times New Roman" w:hAnsi="Times New Roman" w:cs="Times New Roman"/>
              </w:rPr>
              <w:t>_</w:t>
            </w:r>
            <w:r w:rsidRPr="001914B2">
              <w:rPr>
                <w:rFonts w:ascii="Times New Roman" w:hAnsi="Times New Roman" w:cs="Times New Roman"/>
              </w:rPr>
              <w:t>________ School/District ____________</w:t>
            </w:r>
            <w:r w:rsidR="008852B7">
              <w:rPr>
                <w:rFonts w:ascii="Times New Roman" w:hAnsi="Times New Roman" w:cs="Times New Roman"/>
              </w:rPr>
              <w:t>_______</w:t>
            </w:r>
            <w:r w:rsidRPr="001914B2">
              <w:rPr>
                <w:rFonts w:ascii="Times New Roman" w:hAnsi="Times New Roman" w:cs="Times New Roman"/>
              </w:rPr>
              <w:t>__________ Date _______________</w:t>
            </w:r>
          </w:p>
          <w:p w14:paraId="29F4A95D" w14:textId="77777777" w:rsidR="009F022C" w:rsidRPr="001914B2" w:rsidRDefault="009F022C" w:rsidP="008852B7">
            <w:pPr>
              <w:rPr>
                <w:rFonts w:ascii="Times New Roman" w:hAnsi="Times New Roman" w:cs="Times New Roman"/>
              </w:rPr>
            </w:pPr>
          </w:p>
          <w:p w14:paraId="2A122410" w14:textId="77777777" w:rsidR="009F022C" w:rsidRPr="001914B2" w:rsidRDefault="009F022C" w:rsidP="008852B7">
            <w:pPr>
              <w:rPr>
                <w:rFonts w:ascii="Times New Roman" w:hAnsi="Times New Roman" w:cs="Times New Roman"/>
              </w:rPr>
            </w:pPr>
            <w:r w:rsidRPr="001914B2">
              <w:rPr>
                <w:rFonts w:ascii="Times New Roman" w:hAnsi="Times New Roman" w:cs="Times New Roman"/>
              </w:rPr>
              <w:t>Name of Cur</w:t>
            </w:r>
            <w:r w:rsidR="008852B7">
              <w:rPr>
                <w:rFonts w:ascii="Times New Roman" w:hAnsi="Times New Roman" w:cs="Times New Roman"/>
              </w:rPr>
              <w:t>riculum Materials ______</w:t>
            </w:r>
            <w:r w:rsidRPr="001914B2">
              <w:rPr>
                <w:rFonts w:ascii="Times New Roman" w:hAnsi="Times New Roman" w:cs="Times New Roman"/>
              </w:rPr>
              <w:t xml:space="preserve">_______________________________________  Publication Date ___________  </w:t>
            </w:r>
            <w:r>
              <w:rPr>
                <w:rFonts w:ascii="Times New Roman" w:hAnsi="Times New Roman" w:cs="Times New Roman"/>
              </w:rPr>
              <w:t>Course</w:t>
            </w:r>
            <w:r w:rsidRPr="001914B2">
              <w:rPr>
                <w:rFonts w:ascii="Times New Roman" w:hAnsi="Times New Roman" w:cs="Times New Roman"/>
              </w:rPr>
              <w:t>(s) _________</w:t>
            </w:r>
            <w:r>
              <w:rPr>
                <w:rFonts w:ascii="Times New Roman" w:hAnsi="Times New Roman" w:cs="Times New Roman"/>
              </w:rPr>
              <w:t>_</w:t>
            </w:r>
            <w:r w:rsidR="008852B7">
              <w:rPr>
                <w:rFonts w:ascii="Times New Roman" w:hAnsi="Times New Roman" w:cs="Times New Roman"/>
              </w:rPr>
              <w:t>_</w:t>
            </w:r>
            <w:r w:rsidRPr="001914B2">
              <w:rPr>
                <w:rFonts w:ascii="Times New Roman" w:hAnsi="Times New Roman" w:cs="Times New Roman"/>
              </w:rPr>
              <w:t>__</w:t>
            </w:r>
          </w:p>
          <w:p w14:paraId="14FE3409" w14:textId="77777777" w:rsidR="009F022C" w:rsidRPr="001914B2" w:rsidRDefault="009F022C" w:rsidP="008852B7">
            <w:pPr>
              <w:rPr>
                <w:rFonts w:ascii="Times New Roman" w:hAnsi="Times New Roman" w:cs="Times New Roman"/>
              </w:rPr>
            </w:pPr>
          </w:p>
        </w:tc>
      </w:tr>
      <w:tr w:rsidR="009F022C" w:rsidRPr="00E6452C" w14:paraId="432E8142" w14:textId="77777777" w:rsidTr="008852B7">
        <w:tblPrEx>
          <w:tblLook w:val="0600" w:firstRow="0" w:lastRow="0" w:firstColumn="0" w:lastColumn="0" w:noHBand="1" w:noVBand="1"/>
        </w:tblPrEx>
        <w:trPr>
          <w:cantSplit/>
        </w:trPr>
        <w:tc>
          <w:tcPr>
            <w:tcW w:w="2362" w:type="pct"/>
            <w:gridSpan w:val="4"/>
          </w:tcPr>
          <w:p w14:paraId="79CCF822"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E6452C">
              <w:rPr>
                <w:rFonts w:ascii="Times New Roman" w:hAnsi="Times New Roman" w:cs="Times New Roman"/>
                <w:sz w:val="18"/>
                <w:szCs w:val="18"/>
              </w:rPr>
              <w:t>:</w:t>
            </w:r>
          </w:p>
          <w:p w14:paraId="4758205F"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Not Found (N) -The mathematics content was not found.</w:t>
            </w:r>
          </w:p>
          <w:p w14:paraId="1ADEA545"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Low (L) -</w:t>
            </w:r>
            <w:r w:rsidRPr="00E6452C" w:rsidDel="00C352E2">
              <w:rPr>
                <w:rFonts w:ascii="Times New Roman" w:hAnsi="Times New Roman" w:cs="Times New Roman"/>
                <w:sz w:val="18"/>
                <w:szCs w:val="18"/>
              </w:rPr>
              <w:t xml:space="preserve"> </w:t>
            </w:r>
            <w:r w:rsidRPr="00E6452C">
              <w:rPr>
                <w:rFonts w:ascii="Times New Roman" w:hAnsi="Times New Roman" w:cs="Times New Roman"/>
                <w:sz w:val="18"/>
                <w:szCs w:val="18"/>
              </w:rPr>
              <w:t xml:space="preserve">Major gaps in the mathematics content were found. </w:t>
            </w:r>
          </w:p>
          <w:p w14:paraId="6A7709DA"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Marginal (M) -Gaps in the content, as described in the Standards, were found and these gaps may not be easily filled.</w:t>
            </w:r>
          </w:p>
          <w:p w14:paraId="73C1DC77" w14:textId="77777777" w:rsidR="009F022C" w:rsidRPr="00E6452C" w:rsidRDefault="009F022C" w:rsidP="008852B7">
            <w:pPr>
              <w:ind w:left="252" w:hanging="252"/>
              <w:rPr>
                <w:rFonts w:ascii="Times New Roman" w:hAnsi="Times New Roman" w:cs="Times New Roman"/>
                <w:sz w:val="18"/>
                <w:szCs w:val="18"/>
              </w:rPr>
            </w:pPr>
            <w:r w:rsidRPr="00E6452C">
              <w:rPr>
                <w:rFonts w:ascii="Times New Roman" w:hAnsi="Times New Roman" w:cs="Times New Roman"/>
                <w:sz w:val="18"/>
                <w:szCs w:val="18"/>
              </w:rPr>
              <w:t>Acceptable (A)-Few gaps in the content, as described in the Standards, were found and these gaps may be easily filled.</w:t>
            </w:r>
          </w:p>
          <w:p w14:paraId="6F33AD20" w14:textId="77777777" w:rsidR="009F022C" w:rsidRPr="00E6452C" w:rsidRDefault="0054649E" w:rsidP="008852B7">
            <w:pPr>
              <w:rPr>
                <w:rFonts w:ascii="Times New Roman" w:hAnsi="Times New Roman" w:cs="Times New Roman"/>
              </w:rPr>
            </w:pPr>
            <w:r>
              <w:rPr>
                <w:rFonts w:ascii="Times New Roman" w:hAnsi="Times New Roman" w:cs="Times New Roman"/>
                <w:sz w:val="18"/>
                <w:szCs w:val="18"/>
              </w:rPr>
              <w:t>High (H)-The content was fully formed as described in the standards.</w:t>
            </w:r>
          </w:p>
        </w:tc>
        <w:tc>
          <w:tcPr>
            <w:tcW w:w="2638" w:type="pct"/>
            <w:gridSpan w:val="2"/>
          </w:tcPr>
          <w:p w14:paraId="2C85940B" w14:textId="77777777" w:rsidR="009F022C" w:rsidRPr="00E6452C" w:rsidRDefault="009F022C" w:rsidP="008852B7">
            <w:pPr>
              <w:rPr>
                <w:rFonts w:ascii="Times New Roman" w:hAnsi="Times New Roman" w:cs="Times New Roman"/>
                <w:b/>
                <w:sz w:val="18"/>
                <w:szCs w:val="18"/>
              </w:rPr>
            </w:pPr>
            <w:r w:rsidRPr="00E6452C">
              <w:rPr>
                <w:rFonts w:ascii="Times New Roman" w:hAnsi="Times New Roman" w:cs="Times New Roman"/>
                <w:b/>
                <w:sz w:val="18"/>
                <w:szCs w:val="18"/>
              </w:rPr>
              <w:t>Balance of Mathematical Understanding and Procedural Skills Rubric</w:t>
            </w:r>
            <w:r w:rsidR="003C57D2">
              <w:rPr>
                <w:rFonts w:ascii="Times New Roman" w:hAnsi="Times New Roman" w:cs="Times New Roman"/>
                <w:b/>
                <w:sz w:val="18"/>
                <w:szCs w:val="18"/>
              </w:rPr>
              <w:t xml:space="preserve"> (Bal)</w:t>
            </w:r>
            <w:r w:rsidRPr="00E6452C">
              <w:rPr>
                <w:rFonts w:ascii="Times New Roman" w:hAnsi="Times New Roman" w:cs="Times New Roman"/>
                <w:b/>
                <w:sz w:val="18"/>
                <w:szCs w:val="18"/>
              </w:rPr>
              <w:t>:</w:t>
            </w:r>
          </w:p>
          <w:p w14:paraId="1B8D47BC"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 xml:space="preserve">Not Found (N) -The content was not found. </w:t>
            </w:r>
          </w:p>
          <w:p w14:paraId="1605B3B1"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Low (L)-The content was not developed or developed superficially.</w:t>
            </w:r>
          </w:p>
          <w:p w14:paraId="73CB5035" w14:textId="77777777" w:rsidR="009F022C" w:rsidRPr="00E6452C" w:rsidRDefault="009F022C" w:rsidP="008852B7">
            <w:pPr>
              <w:ind w:left="228" w:hanging="180"/>
              <w:rPr>
                <w:rFonts w:ascii="Times New Roman" w:hAnsi="Times New Roman" w:cs="Times New Roman"/>
                <w:sz w:val="18"/>
                <w:szCs w:val="18"/>
              </w:rPr>
            </w:pPr>
            <w:r w:rsidRPr="00E6452C">
              <w:rPr>
                <w:rFonts w:ascii="Times New Roman" w:hAnsi="Times New Roman" w:cs="Times New Roman"/>
                <w:sz w:val="18"/>
                <w:szCs w:val="18"/>
              </w:rPr>
              <w:t>Marginal (M)-The content was found and focused primarily on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and minimally on mathematical understanding, or ignored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w:t>
            </w:r>
          </w:p>
          <w:p w14:paraId="59D10953" w14:textId="77777777" w:rsidR="009F022C" w:rsidRPr="00E6452C" w:rsidRDefault="009F022C" w:rsidP="008852B7">
            <w:pPr>
              <w:ind w:left="242" w:hanging="194"/>
              <w:rPr>
                <w:rFonts w:ascii="Times New Roman" w:hAnsi="Times New Roman" w:cs="Times New Roman"/>
                <w:sz w:val="18"/>
                <w:szCs w:val="18"/>
              </w:rPr>
            </w:pPr>
            <w:r w:rsidRPr="00E6452C">
              <w:rPr>
                <w:rFonts w:ascii="Times New Roman" w:hAnsi="Times New Roman" w:cs="Times New Roman"/>
                <w:sz w:val="18"/>
                <w:szCs w:val="18"/>
              </w:rPr>
              <w:t>Acceptable (A)-The content was developed with a balance of mathematical understanding and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but the connections between the two were not developed.</w:t>
            </w:r>
          </w:p>
          <w:p w14:paraId="435F8999" w14:textId="77777777" w:rsidR="009F022C" w:rsidRPr="008852B7" w:rsidRDefault="009F022C" w:rsidP="008852B7">
            <w:pPr>
              <w:ind w:left="242" w:hanging="242"/>
              <w:rPr>
                <w:rFonts w:ascii="Times New Roman" w:hAnsi="Times New Roman" w:cs="Times New Roman"/>
                <w:sz w:val="18"/>
                <w:szCs w:val="18"/>
              </w:rPr>
            </w:pPr>
            <w:r w:rsidRPr="00E6452C">
              <w:rPr>
                <w:rFonts w:ascii="Times New Roman" w:hAnsi="Times New Roman" w:cs="Times New Roman"/>
                <w:sz w:val="18"/>
                <w:szCs w:val="18"/>
              </w:rPr>
              <w:t>High (H)-The content was developed with a balance of mathematical understanding and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and the c</w:t>
            </w:r>
            <w:r w:rsidR="008852B7">
              <w:rPr>
                <w:rFonts w:ascii="Times New Roman" w:hAnsi="Times New Roman" w:cs="Times New Roman"/>
                <w:sz w:val="18"/>
                <w:szCs w:val="18"/>
              </w:rPr>
              <w:t>onnections between the two were</w:t>
            </w:r>
            <w:r w:rsidRPr="00E6452C">
              <w:rPr>
                <w:rFonts w:ascii="Times New Roman" w:hAnsi="Times New Roman" w:cs="Times New Roman"/>
                <w:sz w:val="18"/>
                <w:szCs w:val="18"/>
              </w:rPr>
              <w:t xml:space="preserve"> developed.</w:t>
            </w:r>
          </w:p>
        </w:tc>
      </w:tr>
      <w:tr w:rsidR="009F022C" w:rsidRPr="009F369A" w14:paraId="2C46748C" w14:textId="77777777" w:rsidTr="008852B7">
        <w:trPr>
          <w:cantSplit/>
          <w:tblHeader/>
        </w:trPr>
        <w:tc>
          <w:tcPr>
            <w:tcW w:w="1504" w:type="pct"/>
            <w:shd w:val="clear" w:color="auto" w:fill="FFFFFF" w:themeFill="background1"/>
          </w:tcPr>
          <w:p w14:paraId="6A21902C" w14:textId="77777777" w:rsidR="009F022C" w:rsidRPr="00E80634" w:rsidRDefault="009F022C" w:rsidP="008852B7">
            <w:pPr>
              <w:jc w:val="center"/>
              <w:rPr>
                <w:rFonts w:ascii="Times New Roman" w:hAnsi="Times New Roman" w:cs="Times New Roman"/>
                <w:b/>
              </w:rPr>
            </w:pPr>
            <w:r w:rsidRPr="00E80634">
              <w:rPr>
                <w:rFonts w:ascii="Times New Roman" w:hAnsi="Times New Roman" w:cs="Times New Roman"/>
                <w:b/>
              </w:rPr>
              <w:t>CCSS</w:t>
            </w:r>
            <w:r w:rsidR="00432C25">
              <w:rPr>
                <w:rFonts w:ascii="Times New Roman" w:hAnsi="Times New Roman" w:cs="Times New Roman"/>
                <w:b/>
              </w:rPr>
              <w:t>M</w:t>
            </w:r>
            <w:r w:rsidRPr="00E80634">
              <w:rPr>
                <w:rFonts w:ascii="Times New Roman" w:hAnsi="Times New Roman" w:cs="Times New Roman"/>
                <w:b/>
              </w:rPr>
              <w:t xml:space="preserve"> Standards Grades 9-12</w:t>
            </w:r>
          </w:p>
        </w:tc>
        <w:tc>
          <w:tcPr>
            <w:tcW w:w="269" w:type="pct"/>
            <w:shd w:val="clear" w:color="auto" w:fill="FFFFFF" w:themeFill="background1"/>
          </w:tcPr>
          <w:p w14:paraId="24A4E7F7" w14:textId="77777777" w:rsidR="009F022C" w:rsidRPr="00F26223" w:rsidRDefault="009F022C" w:rsidP="008852B7">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65" w:type="pct"/>
            <w:shd w:val="clear" w:color="auto" w:fill="FFFFFF" w:themeFill="background1"/>
          </w:tcPr>
          <w:p w14:paraId="6563AB7F"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3BB70CE4"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324" w:type="pct"/>
            <w:tcBorders>
              <w:bottom w:val="single" w:sz="4" w:space="0" w:color="000000" w:themeColor="text1"/>
            </w:tcBorders>
            <w:shd w:val="clear" w:color="auto" w:fill="FFFFFF" w:themeFill="background1"/>
          </w:tcPr>
          <w:p w14:paraId="787653ED"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6E7EA7C7"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38" w:type="pct"/>
            <w:gridSpan w:val="2"/>
            <w:tcBorders>
              <w:bottom w:val="single" w:sz="4" w:space="0" w:color="000000" w:themeColor="text1"/>
            </w:tcBorders>
            <w:shd w:val="clear" w:color="auto" w:fill="FFFFFF" w:themeFill="background1"/>
          </w:tcPr>
          <w:p w14:paraId="0BF760BA"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Notes/Explanation</w:t>
            </w:r>
          </w:p>
        </w:tc>
      </w:tr>
      <w:tr w:rsidR="009F022C" w:rsidRPr="009F369A" w14:paraId="2F090782" w14:textId="77777777" w:rsidTr="008852B7">
        <w:trPr>
          <w:cantSplit/>
        </w:trPr>
        <w:tc>
          <w:tcPr>
            <w:tcW w:w="1504" w:type="pct"/>
          </w:tcPr>
          <w:p w14:paraId="25F1E272" w14:textId="77777777" w:rsidR="009F022C" w:rsidRPr="00142B7F" w:rsidRDefault="009F022C" w:rsidP="008852B7">
            <w:pPr>
              <w:tabs>
                <w:tab w:val="left" w:pos="2696"/>
              </w:tabs>
              <w:rPr>
                <w:rFonts w:ascii="Times New Roman" w:hAnsi="Times New Roman" w:cs="Times New Roman"/>
                <w:b/>
                <w:color w:val="141413"/>
                <w:sz w:val="18"/>
                <w:szCs w:val="18"/>
              </w:rPr>
            </w:pPr>
            <w:r w:rsidRPr="00142B7F">
              <w:rPr>
                <w:rFonts w:ascii="Times New Roman" w:hAnsi="Times New Roman" w:cs="Times New Roman"/>
                <w:b/>
                <w:sz w:val="18"/>
                <w:szCs w:val="18"/>
              </w:rPr>
              <w:t>Reasoning with Equations and Inequalities (A-REI)</w:t>
            </w:r>
          </w:p>
        </w:tc>
        <w:tc>
          <w:tcPr>
            <w:tcW w:w="269" w:type="pct"/>
          </w:tcPr>
          <w:p w14:paraId="4B89031C" w14:textId="77777777" w:rsidR="009F022C" w:rsidRPr="009F369A" w:rsidRDefault="009F022C" w:rsidP="008852B7">
            <w:pPr>
              <w:rPr>
                <w:rFonts w:ascii="Times New Roman" w:hAnsi="Times New Roman" w:cs="Times New Roman"/>
              </w:rPr>
            </w:pPr>
          </w:p>
        </w:tc>
        <w:tc>
          <w:tcPr>
            <w:tcW w:w="265" w:type="pct"/>
          </w:tcPr>
          <w:p w14:paraId="62491EE3" w14:textId="77777777" w:rsidR="009F022C" w:rsidRPr="009F369A" w:rsidRDefault="009F022C" w:rsidP="008852B7">
            <w:pPr>
              <w:rPr>
                <w:rFonts w:ascii="Times New Roman" w:hAnsi="Times New Roman" w:cs="Times New Roman"/>
              </w:rPr>
            </w:pPr>
          </w:p>
        </w:tc>
        <w:tc>
          <w:tcPr>
            <w:tcW w:w="324" w:type="pct"/>
            <w:shd w:val="clear" w:color="auto" w:fill="auto"/>
          </w:tcPr>
          <w:p w14:paraId="2A32E2E0" w14:textId="77777777" w:rsidR="009F022C" w:rsidRPr="009F369A" w:rsidRDefault="009F022C" w:rsidP="008852B7">
            <w:pPr>
              <w:rPr>
                <w:rFonts w:ascii="Times New Roman" w:hAnsi="Times New Roman" w:cs="Times New Roman"/>
              </w:rPr>
            </w:pPr>
          </w:p>
        </w:tc>
        <w:tc>
          <w:tcPr>
            <w:tcW w:w="2638" w:type="pct"/>
            <w:gridSpan w:val="2"/>
            <w:vMerge w:val="restart"/>
            <w:shd w:val="clear" w:color="auto" w:fill="auto"/>
          </w:tcPr>
          <w:p w14:paraId="7D36813D" w14:textId="77777777" w:rsidR="009F022C" w:rsidRPr="009F369A" w:rsidRDefault="009F022C" w:rsidP="008852B7">
            <w:pPr>
              <w:rPr>
                <w:rFonts w:ascii="Times New Roman" w:hAnsi="Times New Roman" w:cs="Times New Roman"/>
              </w:rPr>
            </w:pPr>
          </w:p>
        </w:tc>
      </w:tr>
      <w:tr w:rsidR="009F022C" w:rsidRPr="009F369A" w14:paraId="1B2C89E7" w14:textId="77777777" w:rsidTr="008852B7">
        <w:trPr>
          <w:cantSplit/>
        </w:trPr>
        <w:tc>
          <w:tcPr>
            <w:tcW w:w="1504" w:type="pct"/>
          </w:tcPr>
          <w:p w14:paraId="0871D3EE" w14:textId="77777777" w:rsidR="009F022C" w:rsidRPr="009F369A" w:rsidRDefault="009F022C" w:rsidP="008852B7">
            <w:pPr>
              <w:rPr>
                <w:rFonts w:ascii="Times New Roman" w:hAnsi="Times New Roman" w:cs="Times New Roman"/>
                <w:b/>
                <w:sz w:val="20"/>
                <w:szCs w:val="20"/>
              </w:rPr>
            </w:pPr>
            <w:r w:rsidRPr="009F369A">
              <w:rPr>
                <w:rFonts w:ascii="Times New Roman" w:hAnsi="Times New Roman" w:cs="Times New Roman"/>
                <w:b/>
                <w:bCs/>
                <w:sz w:val="20"/>
                <w:szCs w:val="20"/>
              </w:rPr>
              <w:t>Understand solving equations as a process of reasoning and explain the reasoning.</w:t>
            </w:r>
          </w:p>
        </w:tc>
        <w:tc>
          <w:tcPr>
            <w:tcW w:w="269" w:type="pct"/>
          </w:tcPr>
          <w:p w14:paraId="11DC12CD" w14:textId="77777777" w:rsidR="009F022C" w:rsidRPr="009F369A" w:rsidRDefault="009F022C" w:rsidP="008852B7">
            <w:pPr>
              <w:rPr>
                <w:rFonts w:ascii="Times New Roman" w:hAnsi="Times New Roman" w:cs="Times New Roman"/>
              </w:rPr>
            </w:pPr>
          </w:p>
        </w:tc>
        <w:tc>
          <w:tcPr>
            <w:tcW w:w="265" w:type="pct"/>
          </w:tcPr>
          <w:p w14:paraId="42CA04EF" w14:textId="77777777" w:rsidR="009F022C" w:rsidRPr="009F369A" w:rsidRDefault="009F022C" w:rsidP="008852B7">
            <w:pPr>
              <w:rPr>
                <w:rFonts w:ascii="Times New Roman" w:hAnsi="Times New Roman" w:cs="Times New Roman"/>
              </w:rPr>
            </w:pPr>
          </w:p>
        </w:tc>
        <w:tc>
          <w:tcPr>
            <w:tcW w:w="324" w:type="pct"/>
            <w:shd w:val="clear" w:color="auto" w:fill="auto"/>
          </w:tcPr>
          <w:p w14:paraId="5B2C2315"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474AC9CD" w14:textId="77777777" w:rsidR="009F022C" w:rsidRPr="009F369A" w:rsidRDefault="009F022C" w:rsidP="008852B7">
            <w:pPr>
              <w:rPr>
                <w:rFonts w:ascii="Times New Roman" w:hAnsi="Times New Roman" w:cs="Times New Roman"/>
              </w:rPr>
            </w:pPr>
          </w:p>
        </w:tc>
      </w:tr>
      <w:tr w:rsidR="009F022C" w:rsidRPr="009F369A" w14:paraId="4972DD4D" w14:textId="77777777" w:rsidTr="008852B7">
        <w:trPr>
          <w:cantSplit/>
        </w:trPr>
        <w:tc>
          <w:tcPr>
            <w:tcW w:w="1504" w:type="pct"/>
          </w:tcPr>
          <w:p w14:paraId="16B320E3" w14:textId="77777777" w:rsidR="009F022C" w:rsidRPr="00E80634" w:rsidRDefault="009F022C" w:rsidP="008852B7">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9F369A">
              <w:rPr>
                <w:rFonts w:ascii="Times New Roman" w:hAnsi="Times New Roman" w:cs="Times New Roman"/>
                <w:sz w:val="18"/>
                <w:szCs w:val="18"/>
              </w:rPr>
              <w:t>Explain each step in solving a simple equation as following from the equality of numbers asserted at the previous step, starting from the assumption that the original equation has a solution. Construct a viable argument to justify a solution method.</w:t>
            </w:r>
          </w:p>
        </w:tc>
        <w:tc>
          <w:tcPr>
            <w:tcW w:w="269" w:type="pct"/>
          </w:tcPr>
          <w:p w14:paraId="71016041" w14:textId="77777777" w:rsidR="009F022C" w:rsidRPr="009F369A" w:rsidRDefault="009F022C" w:rsidP="008852B7">
            <w:pPr>
              <w:rPr>
                <w:rFonts w:ascii="Times New Roman" w:hAnsi="Times New Roman" w:cs="Times New Roman"/>
              </w:rPr>
            </w:pPr>
          </w:p>
        </w:tc>
        <w:tc>
          <w:tcPr>
            <w:tcW w:w="265" w:type="pct"/>
          </w:tcPr>
          <w:p w14:paraId="5CD69BDE" w14:textId="77777777" w:rsidR="009F022C" w:rsidRPr="009F369A" w:rsidRDefault="009F022C" w:rsidP="008852B7">
            <w:pPr>
              <w:rPr>
                <w:rFonts w:ascii="Times New Roman" w:hAnsi="Times New Roman" w:cs="Times New Roman"/>
              </w:rPr>
            </w:pPr>
          </w:p>
        </w:tc>
        <w:tc>
          <w:tcPr>
            <w:tcW w:w="324" w:type="pct"/>
          </w:tcPr>
          <w:p w14:paraId="30267009" w14:textId="77777777" w:rsidR="009F022C" w:rsidRPr="009F369A" w:rsidRDefault="009F022C" w:rsidP="008852B7">
            <w:pPr>
              <w:rPr>
                <w:rFonts w:ascii="Times New Roman" w:hAnsi="Times New Roman" w:cs="Times New Roman"/>
              </w:rPr>
            </w:pPr>
          </w:p>
        </w:tc>
        <w:tc>
          <w:tcPr>
            <w:tcW w:w="2638" w:type="pct"/>
            <w:gridSpan w:val="2"/>
            <w:vMerge/>
          </w:tcPr>
          <w:p w14:paraId="4DA4E1AF" w14:textId="77777777" w:rsidR="009F022C" w:rsidRPr="00142B7F" w:rsidRDefault="009F022C" w:rsidP="008852B7">
            <w:pPr>
              <w:rPr>
                <w:rFonts w:ascii="Times New Roman" w:hAnsi="Times New Roman" w:cs="Times New Roman"/>
              </w:rPr>
            </w:pPr>
          </w:p>
        </w:tc>
      </w:tr>
      <w:tr w:rsidR="009F022C" w:rsidRPr="009F369A" w14:paraId="12657D1D" w14:textId="77777777" w:rsidTr="008852B7">
        <w:trPr>
          <w:cantSplit/>
          <w:trHeight w:val="296"/>
        </w:trPr>
        <w:tc>
          <w:tcPr>
            <w:tcW w:w="1504" w:type="pct"/>
          </w:tcPr>
          <w:p w14:paraId="56A0ADEF" w14:textId="77777777" w:rsidR="009F022C" w:rsidRPr="00E80634" w:rsidRDefault="009F022C" w:rsidP="008852B7">
            <w:pPr>
              <w:pStyle w:val="ListParagraph"/>
              <w:widowControl w:val="0"/>
              <w:numPr>
                <w:ilvl w:val="0"/>
                <w:numId w:val="11"/>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9F369A">
              <w:rPr>
                <w:rFonts w:ascii="Times New Roman" w:hAnsi="Times New Roman" w:cs="Times New Roman"/>
                <w:sz w:val="18"/>
                <w:szCs w:val="18"/>
              </w:rPr>
              <w:t>Solve simple rational and radical equations in one variable, and give examples showing how extraneous solutions may arise.</w:t>
            </w:r>
          </w:p>
        </w:tc>
        <w:tc>
          <w:tcPr>
            <w:tcW w:w="269" w:type="pct"/>
          </w:tcPr>
          <w:p w14:paraId="6D3D974B" w14:textId="77777777" w:rsidR="009F022C" w:rsidRPr="009F369A" w:rsidRDefault="009F022C" w:rsidP="008852B7">
            <w:pPr>
              <w:rPr>
                <w:rFonts w:ascii="Times New Roman" w:hAnsi="Times New Roman" w:cs="Times New Roman"/>
              </w:rPr>
            </w:pPr>
          </w:p>
        </w:tc>
        <w:tc>
          <w:tcPr>
            <w:tcW w:w="265" w:type="pct"/>
          </w:tcPr>
          <w:p w14:paraId="6EE2008B"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tcPr>
          <w:p w14:paraId="6F3BCEB4" w14:textId="77777777" w:rsidR="009F022C" w:rsidRPr="009F369A" w:rsidRDefault="009F022C" w:rsidP="008852B7">
            <w:pPr>
              <w:rPr>
                <w:rFonts w:ascii="Times New Roman" w:hAnsi="Times New Roman" w:cs="Times New Roman"/>
              </w:rPr>
            </w:pPr>
          </w:p>
        </w:tc>
        <w:tc>
          <w:tcPr>
            <w:tcW w:w="2638" w:type="pct"/>
            <w:gridSpan w:val="2"/>
            <w:vMerge/>
          </w:tcPr>
          <w:p w14:paraId="6475B31E" w14:textId="77777777" w:rsidR="009F022C" w:rsidRPr="009F369A" w:rsidRDefault="009F022C" w:rsidP="008852B7">
            <w:pPr>
              <w:rPr>
                <w:rFonts w:ascii="Times New Roman" w:hAnsi="Times New Roman" w:cs="Times New Roman"/>
              </w:rPr>
            </w:pPr>
          </w:p>
        </w:tc>
      </w:tr>
      <w:tr w:rsidR="009F022C" w:rsidRPr="009F369A" w14:paraId="267A2E40" w14:textId="77777777" w:rsidTr="008852B7">
        <w:trPr>
          <w:cantSplit/>
          <w:trHeight w:val="296"/>
        </w:trPr>
        <w:tc>
          <w:tcPr>
            <w:tcW w:w="1504" w:type="pct"/>
            <w:shd w:val="clear" w:color="auto" w:fill="FFFFFF" w:themeFill="background1"/>
          </w:tcPr>
          <w:p w14:paraId="5A7D74A3" w14:textId="77777777" w:rsidR="009F022C" w:rsidRPr="009F369A" w:rsidRDefault="009F022C" w:rsidP="008852B7">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20"/>
                <w:szCs w:val="20"/>
              </w:rPr>
            </w:pPr>
            <w:r w:rsidRPr="009F369A">
              <w:rPr>
                <w:rFonts w:ascii="Times New Roman" w:hAnsi="Times New Roman" w:cs="Times New Roman"/>
                <w:b/>
                <w:bCs/>
                <w:sz w:val="20"/>
                <w:szCs w:val="20"/>
              </w:rPr>
              <w:t>Solve equations and inequalities in one variable</w:t>
            </w:r>
          </w:p>
        </w:tc>
        <w:tc>
          <w:tcPr>
            <w:tcW w:w="269" w:type="pct"/>
            <w:shd w:val="clear" w:color="auto" w:fill="FFFFFF" w:themeFill="background1"/>
          </w:tcPr>
          <w:p w14:paraId="19F06669" w14:textId="77777777" w:rsidR="009F022C" w:rsidRPr="009F369A" w:rsidRDefault="009F022C" w:rsidP="008852B7">
            <w:pPr>
              <w:rPr>
                <w:rFonts w:ascii="Times New Roman" w:hAnsi="Times New Roman" w:cs="Times New Roman"/>
              </w:rPr>
            </w:pPr>
          </w:p>
        </w:tc>
        <w:tc>
          <w:tcPr>
            <w:tcW w:w="265" w:type="pct"/>
            <w:shd w:val="clear" w:color="auto" w:fill="FFFFFF" w:themeFill="background1"/>
          </w:tcPr>
          <w:p w14:paraId="369591C7" w14:textId="77777777" w:rsidR="009F022C" w:rsidRPr="009F369A" w:rsidRDefault="009F022C" w:rsidP="008852B7">
            <w:pPr>
              <w:rPr>
                <w:rFonts w:ascii="Times New Roman" w:hAnsi="Times New Roman" w:cs="Times New Roman"/>
              </w:rPr>
            </w:pPr>
          </w:p>
        </w:tc>
        <w:tc>
          <w:tcPr>
            <w:tcW w:w="324" w:type="pct"/>
            <w:shd w:val="clear" w:color="auto" w:fill="FFFFFF" w:themeFill="background1"/>
          </w:tcPr>
          <w:p w14:paraId="23064BA6" w14:textId="77777777" w:rsidR="009F022C" w:rsidRPr="009F369A" w:rsidRDefault="009F022C" w:rsidP="008852B7">
            <w:pPr>
              <w:rPr>
                <w:rFonts w:ascii="Times New Roman" w:hAnsi="Times New Roman" w:cs="Times New Roman"/>
              </w:rPr>
            </w:pPr>
          </w:p>
        </w:tc>
        <w:tc>
          <w:tcPr>
            <w:tcW w:w="2638" w:type="pct"/>
            <w:gridSpan w:val="2"/>
            <w:vMerge/>
            <w:shd w:val="clear" w:color="auto" w:fill="D9D9D9" w:themeFill="background1" w:themeFillShade="D9"/>
          </w:tcPr>
          <w:p w14:paraId="4390D64D" w14:textId="77777777" w:rsidR="009F022C" w:rsidRPr="00E80634" w:rsidRDefault="009F022C" w:rsidP="008852B7">
            <w:pPr>
              <w:jc w:val="center"/>
              <w:rPr>
                <w:rFonts w:ascii="Times New Roman" w:hAnsi="Times New Roman" w:cs="Times New Roman"/>
                <w:b/>
              </w:rPr>
            </w:pPr>
          </w:p>
        </w:tc>
      </w:tr>
      <w:tr w:rsidR="009F022C" w:rsidRPr="009F369A" w14:paraId="4D30677F" w14:textId="77777777" w:rsidTr="008852B7">
        <w:trPr>
          <w:cantSplit/>
          <w:trHeight w:val="20"/>
        </w:trPr>
        <w:tc>
          <w:tcPr>
            <w:tcW w:w="1504" w:type="pct"/>
          </w:tcPr>
          <w:p w14:paraId="384D24C4" w14:textId="77777777" w:rsidR="009F022C" w:rsidRPr="00E80634" w:rsidRDefault="003C0D48" w:rsidP="008852B7">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Pr>
                <w:rFonts w:ascii="Times New Roman" w:hAnsi="Times New Roman" w:cs="Times New Roman"/>
                <w:sz w:val="18"/>
                <w:szCs w:val="18"/>
              </w:rPr>
              <w:t>Solve linear equations/</w:t>
            </w:r>
            <w:r w:rsidR="009F022C" w:rsidRPr="009F369A">
              <w:rPr>
                <w:rFonts w:ascii="Times New Roman" w:hAnsi="Times New Roman" w:cs="Times New Roman"/>
                <w:sz w:val="18"/>
                <w:szCs w:val="18"/>
              </w:rPr>
              <w:t>inequalities in one va</w:t>
            </w:r>
            <w:r w:rsidR="002A10F2">
              <w:rPr>
                <w:rFonts w:ascii="Times New Roman" w:hAnsi="Times New Roman" w:cs="Times New Roman"/>
                <w:sz w:val="18"/>
                <w:szCs w:val="18"/>
              </w:rPr>
              <w:t xml:space="preserve">riable, including </w:t>
            </w:r>
            <w:r w:rsidR="009F022C" w:rsidRPr="009F369A">
              <w:rPr>
                <w:rFonts w:ascii="Times New Roman" w:hAnsi="Times New Roman" w:cs="Times New Roman"/>
                <w:sz w:val="18"/>
                <w:szCs w:val="18"/>
              </w:rPr>
              <w:t>coefficients represented by letters.</w:t>
            </w:r>
          </w:p>
        </w:tc>
        <w:tc>
          <w:tcPr>
            <w:tcW w:w="269" w:type="pct"/>
          </w:tcPr>
          <w:p w14:paraId="0288530A" w14:textId="77777777" w:rsidR="009F022C" w:rsidRPr="009F369A" w:rsidRDefault="009F022C" w:rsidP="008852B7">
            <w:pPr>
              <w:rPr>
                <w:rFonts w:ascii="Times New Roman" w:hAnsi="Times New Roman" w:cs="Times New Roman"/>
              </w:rPr>
            </w:pPr>
          </w:p>
        </w:tc>
        <w:tc>
          <w:tcPr>
            <w:tcW w:w="265" w:type="pct"/>
          </w:tcPr>
          <w:p w14:paraId="42E66652"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auto"/>
          </w:tcPr>
          <w:p w14:paraId="1BF040C5"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6AF17C09" w14:textId="77777777" w:rsidR="009F022C" w:rsidRPr="00142B7F" w:rsidRDefault="009F022C" w:rsidP="008852B7">
            <w:pPr>
              <w:rPr>
                <w:rFonts w:ascii="Times New Roman" w:hAnsi="Times New Roman" w:cs="Times New Roman"/>
              </w:rPr>
            </w:pPr>
          </w:p>
        </w:tc>
      </w:tr>
      <w:tr w:rsidR="009F022C" w:rsidRPr="009F369A" w14:paraId="37D90B0C" w14:textId="77777777" w:rsidTr="00C86613">
        <w:trPr>
          <w:cantSplit/>
          <w:trHeight w:val="197"/>
        </w:trPr>
        <w:tc>
          <w:tcPr>
            <w:tcW w:w="1504" w:type="pct"/>
            <w:shd w:val="clear" w:color="auto" w:fill="auto"/>
          </w:tcPr>
          <w:p w14:paraId="54FF4149" w14:textId="77777777" w:rsidR="009F022C" w:rsidRPr="00547AFB" w:rsidRDefault="009F022C" w:rsidP="008852B7">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547AFB">
              <w:rPr>
                <w:rFonts w:ascii="Times New Roman" w:hAnsi="Times New Roman" w:cs="Times New Roman"/>
                <w:sz w:val="18"/>
                <w:szCs w:val="18"/>
              </w:rPr>
              <w:t>Solve quadratic equations in one variable.</w:t>
            </w:r>
          </w:p>
        </w:tc>
        <w:tc>
          <w:tcPr>
            <w:tcW w:w="269" w:type="pct"/>
            <w:shd w:val="clear" w:color="auto" w:fill="auto"/>
          </w:tcPr>
          <w:p w14:paraId="5F7878AA" w14:textId="77777777" w:rsidR="009F022C" w:rsidRPr="009F369A" w:rsidRDefault="009F022C" w:rsidP="008852B7">
            <w:pPr>
              <w:rPr>
                <w:rFonts w:ascii="Times New Roman" w:hAnsi="Times New Roman" w:cs="Times New Roman"/>
              </w:rPr>
            </w:pPr>
          </w:p>
        </w:tc>
        <w:tc>
          <w:tcPr>
            <w:tcW w:w="265" w:type="pct"/>
            <w:shd w:val="clear" w:color="auto" w:fill="auto"/>
          </w:tcPr>
          <w:p w14:paraId="2BBA0839"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auto"/>
          </w:tcPr>
          <w:p w14:paraId="1ADA2CDB"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3EF77F3D" w14:textId="77777777" w:rsidR="009F022C" w:rsidRPr="009F369A" w:rsidRDefault="009F022C" w:rsidP="008852B7">
            <w:pPr>
              <w:rPr>
                <w:rFonts w:ascii="Times New Roman" w:hAnsi="Times New Roman" w:cs="Times New Roman"/>
              </w:rPr>
            </w:pPr>
          </w:p>
        </w:tc>
      </w:tr>
      <w:tr w:rsidR="009F022C" w:rsidRPr="009F369A" w14:paraId="511D13BB" w14:textId="77777777" w:rsidTr="00C86613">
        <w:trPr>
          <w:cantSplit/>
          <w:trHeight w:val="296"/>
        </w:trPr>
        <w:tc>
          <w:tcPr>
            <w:tcW w:w="1504" w:type="pct"/>
            <w:shd w:val="clear" w:color="auto" w:fill="auto"/>
          </w:tcPr>
          <w:p w14:paraId="1C899491" w14:textId="77777777" w:rsidR="009F022C" w:rsidRPr="00547AFB" w:rsidRDefault="009F022C" w:rsidP="008852B7">
            <w:pPr>
              <w:pStyle w:val="ListParagraph"/>
              <w:widowControl w:val="0"/>
              <w:numPr>
                <w:ilvl w:val="1"/>
                <w:numId w:val="11"/>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547AFB">
              <w:rPr>
                <w:rFonts w:ascii="Times New Roman" w:hAnsi="Times New Roman" w:cs="Times New Roman"/>
                <w:sz w:val="18"/>
                <w:szCs w:val="18"/>
              </w:rPr>
              <w:t xml:space="preserve">Use the method of completing the square to transform any quadratic equation in </w:t>
            </w:r>
            <w:r w:rsidRPr="00547AFB">
              <w:rPr>
                <w:rFonts w:ascii="Times New Roman" w:hAnsi="Times New Roman" w:cs="Times New Roman"/>
                <w:i/>
                <w:iCs/>
                <w:sz w:val="18"/>
                <w:szCs w:val="18"/>
              </w:rPr>
              <w:t xml:space="preserve">x </w:t>
            </w:r>
            <w:r w:rsidRPr="00547AFB">
              <w:rPr>
                <w:rFonts w:ascii="Times New Roman" w:hAnsi="Times New Roman" w:cs="Times New Roman"/>
                <w:sz w:val="18"/>
                <w:szCs w:val="18"/>
              </w:rPr>
              <w:t>into an equation of the form (</w:t>
            </w:r>
            <w:r w:rsidRPr="00547AFB">
              <w:rPr>
                <w:rFonts w:ascii="Times New Roman" w:hAnsi="Times New Roman" w:cs="Times New Roman"/>
                <w:i/>
                <w:iCs/>
                <w:sz w:val="18"/>
                <w:szCs w:val="18"/>
              </w:rPr>
              <w:t xml:space="preserve">x </w:t>
            </w:r>
            <w:r w:rsidRPr="00547AFB">
              <w:rPr>
                <w:rFonts w:ascii="Times New Roman" w:hAnsi="Times New Roman" w:cs="Times New Roman"/>
                <w:sz w:val="18"/>
                <w:szCs w:val="18"/>
              </w:rPr>
              <w:t xml:space="preserve">– </w:t>
            </w:r>
            <w:r w:rsidRPr="00547AFB">
              <w:rPr>
                <w:rFonts w:ascii="Times New Roman" w:hAnsi="Times New Roman" w:cs="Times New Roman"/>
                <w:i/>
                <w:iCs/>
                <w:sz w:val="18"/>
                <w:szCs w:val="18"/>
              </w:rPr>
              <w:t>p</w:t>
            </w:r>
            <w:r w:rsidRPr="00547AFB">
              <w:rPr>
                <w:rFonts w:ascii="Times New Roman" w:hAnsi="Times New Roman" w:cs="Times New Roman"/>
                <w:sz w:val="18"/>
                <w:szCs w:val="18"/>
              </w:rPr>
              <w:t>)</w:t>
            </w:r>
            <w:r w:rsidRPr="00547AFB">
              <w:rPr>
                <w:rFonts w:ascii="Times New Roman" w:hAnsi="Times New Roman" w:cs="Times New Roman"/>
                <w:sz w:val="18"/>
                <w:szCs w:val="18"/>
                <w:vertAlign w:val="superscript"/>
              </w:rPr>
              <w:t xml:space="preserve"> 2</w:t>
            </w:r>
            <w:r w:rsidRPr="00547AFB">
              <w:rPr>
                <w:rFonts w:ascii="Times New Roman" w:hAnsi="Times New Roman" w:cs="Times New Roman"/>
                <w:sz w:val="18"/>
                <w:szCs w:val="18"/>
              </w:rPr>
              <w:t xml:space="preserve"> = q that has the same solutions. Derive the </w:t>
            </w:r>
            <w:r w:rsidR="008852B7">
              <w:rPr>
                <w:rFonts w:ascii="Times New Roman" w:hAnsi="Times New Roman" w:cs="Times New Roman"/>
                <w:sz w:val="18"/>
                <w:szCs w:val="18"/>
              </w:rPr>
              <w:t>quadratic formula</w:t>
            </w:r>
            <w:r>
              <w:rPr>
                <w:rFonts w:ascii="Times New Roman" w:hAnsi="Times New Roman" w:cs="Times New Roman"/>
                <w:sz w:val="18"/>
                <w:szCs w:val="18"/>
              </w:rPr>
              <w:t>.</w:t>
            </w:r>
          </w:p>
        </w:tc>
        <w:tc>
          <w:tcPr>
            <w:tcW w:w="269" w:type="pct"/>
            <w:shd w:val="clear" w:color="auto" w:fill="auto"/>
          </w:tcPr>
          <w:p w14:paraId="651543E8" w14:textId="77777777" w:rsidR="009F022C" w:rsidRPr="009F369A" w:rsidRDefault="009F022C" w:rsidP="008852B7">
            <w:pPr>
              <w:rPr>
                <w:rFonts w:ascii="Times New Roman" w:hAnsi="Times New Roman" w:cs="Times New Roman"/>
                <w:sz w:val="20"/>
                <w:szCs w:val="20"/>
              </w:rPr>
            </w:pPr>
          </w:p>
        </w:tc>
        <w:tc>
          <w:tcPr>
            <w:tcW w:w="265" w:type="pct"/>
            <w:shd w:val="clear" w:color="auto" w:fill="auto"/>
          </w:tcPr>
          <w:p w14:paraId="7BDB1530" w14:textId="77777777" w:rsidR="009F022C" w:rsidRPr="009F369A" w:rsidRDefault="009F022C" w:rsidP="008852B7">
            <w:pPr>
              <w:rPr>
                <w:rFonts w:ascii="Times New Roman" w:hAnsi="Times New Roman" w:cs="Times New Roman"/>
                <w:sz w:val="20"/>
                <w:szCs w:val="20"/>
              </w:rPr>
            </w:pPr>
          </w:p>
        </w:tc>
        <w:tc>
          <w:tcPr>
            <w:tcW w:w="324" w:type="pct"/>
            <w:shd w:val="clear" w:color="auto" w:fill="auto"/>
          </w:tcPr>
          <w:p w14:paraId="1EC8C096" w14:textId="77777777" w:rsidR="009F022C" w:rsidRPr="009F369A" w:rsidRDefault="009F022C" w:rsidP="008852B7">
            <w:pPr>
              <w:rPr>
                <w:rFonts w:ascii="Times New Roman" w:hAnsi="Times New Roman" w:cs="Times New Roman"/>
                <w:sz w:val="20"/>
                <w:szCs w:val="20"/>
              </w:rPr>
            </w:pPr>
          </w:p>
        </w:tc>
        <w:tc>
          <w:tcPr>
            <w:tcW w:w="2638" w:type="pct"/>
            <w:gridSpan w:val="2"/>
            <w:vMerge/>
            <w:shd w:val="clear" w:color="auto" w:fill="auto"/>
          </w:tcPr>
          <w:p w14:paraId="1690EE92" w14:textId="77777777" w:rsidR="009F022C" w:rsidRPr="009F369A" w:rsidRDefault="009F022C" w:rsidP="008852B7">
            <w:pPr>
              <w:rPr>
                <w:rFonts w:ascii="Times New Roman" w:hAnsi="Times New Roman" w:cs="Times New Roman"/>
                <w:sz w:val="20"/>
                <w:szCs w:val="20"/>
              </w:rPr>
            </w:pPr>
          </w:p>
        </w:tc>
      </w:tr>
      <w:tr w:rsidR="009F022C" w:rsidRPr="009F369A" w14:paraId="79C0A222" w14:textId="77777777" w:rsidTr="00C86613">
        <w:trPr>
          <w:cantSplit/>
          <w:trHeight w:val="296"/>
        </w:trPr>
        <w:tc>
          <w:tcPr>
            <w:tcW w:w="1504" w:type="pct"/>
            <w:shd w:val="clear" w:color="auto" w:fill="auto"/>
          </w:tcPr>
          <w:p w14:paraId="638ACBB7" w14:textId="77777777" w:rsidR="009F022C" w:rsidRPr="00547AFB" w:rsidRDefault="009F022C" w:rsidP="008852B7">
            <w:pPr>
              <w:pStyle w:val="ListParagraph"/>
              <w:widowControl w:val="0"/>
              <w:numPr>
                <w:ilvl w:val="1"/>
                <w:numId w:val="11"/>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80"/>
              <w:rPr>
                <w:rFonts w:ascii="Times New Roman" w:hAnsi="Times New Roman" w:cs="Times New Roman"/>
                <w:sz w:val="18"/>
                <w:szCs w:val="18"/>
              </w:rPr>
            </w:pPr>
            <w:r w:rsidRPr="00547AFB">
              <w:rPr>
                <w:rFonts w:ascii="Times New Roman" w:hAnsi="Times New Roman" w:cs="Times New Roman"/>
                <w:sz w:val="18"/>
                <w:szCs w:val="18"/>
              </w:rPr>
              <w:t>Solve quadratic equ</w:t>
            </w:r>
            <w:r>
              <w:rPr>
                <w:rFonts w:ascii="Times New Roman" w:hAnsi="Times New Roman" w:cs="Times New Roman"/>
                <w:sz w:val="18"/>
                <w:szCs w:val="18"/>
              </w:rPr>
              <w:t>ations by inspection</w:t>
            </w:r>
            <w:r w:rsidRPr="00547AFB">
              <w:rPr>
                <w:rFonts w:ascii="Times New Roman" w:hAnsi="Times New Roman" w:cs="Times New Roman"/>
                <w:sz w:val="18"/>
                <w:szCs w:val="18"/>
              </w:rPr>
              <w:t xml:space="preserve">, taking square roots, completing the square, the quadratic formula and </w:t>
            </w:r>
            <w:r>
              <w:rPr>
                <w:rFonts w:ascii="Times New Roman" w:hAnsi="Times New Roman" w:cs="Times New Roman"/>
                <w:sz w:val="18"/>
                <w:szCs w:val="18"/>
              </w:rPr>
              <w:t xml:space="preserve">factoring, as appropriate. </w:t>
            </w:r>
            <w:r w:rsidRPr="00547AFB">
              <w:rPr>
                <w:rFonts w:ascii="Times New Roman" w:hAnsi="Times New Roman" w:cs="Times New Roman"/>
                <w:sz w:val="18"/>
                <w:szCs w:val="18"/>
              </w:rPr>
              <w:t xml:space="preserve">Recognize when the </w:t>
            </w:r>
            <w:r w:rsidR="008852B7">
              <w:rPr>
                <w:rFonts w:ascii="Times New Roman" w:hAnsi="Times New Roman" w:cs="Times New Roman"/>
                <w:sz w:val="18"/>
                <w:szCs w:val="18"/>
              </w:rPr>
              <w:t>quad.</w:t>
            </w:r>
            <w:r w:rsidRPr="00547AFB">
              <w:rPr>
                <w:rFonts w:ascii="Times New Roman" w:hAnsi="Times New Roman" w:cs="Times New Roman"/>
                <w:sz w:val="18"/>
                <w:szCs w:val="18"/>
              </w:rPr>
              <w:t xml:space="preserve"> </w:t>
            </w:r>
            <w:proofErr w:type="gramStart"/>
            <w:r w:rsidRPr="00547AFB">
              <w:rPr>
                <w:rFonts w:ascii="Times New Roman" w:hAnsi="Times New Roman" w:cs="Times New Roman"/>
                <w:sz w:val="18"/>
                <w:szCs w:val="18"/>
              </w:rPr>
              <w:t>formula</w:t>
            </w:r>
            <w:proofErr w:type="gramEnd"/>
            <w:r w:rsidRPr="00547AFB">
              <w:rPr>
                <w:rFonts w:ascii="Times New Roman" w:hAnsi="Times New Roman" w:cs="Times New Roman"/>
                <w:sz w:val="18"/>
                <w:szCs w:val="18"/>
              </w:rPr>
              <w:t xml:space="preserve"> gives comp</w:t>
            </w:r>
            <w:r>
              <w:rPr>
                <w:rFonts w:ascii="Times New Roman" w:hAnsi="Times New Roman" w:cs="Times New Roman"/>
                <w:sz w:val="18"/>
                <w:szCs w:val="18"/>
              </w:rPr>
              <w:t>lex solutions.</w:t>
            </w:r>
          </w:p>
        </w:tc>
        <w:tc>
          <w:tcPr>
            <w:tcW w:w="269" w:type="pct"/>
            <w:shd w:val="clear" w:color="auto" w:fill="auto"/>
          </w:tcPr>
          <w:p w14:paraId="5EB62311" w14:textId="77777777" w:rsidR="009F022C" w:rsidRPr="009F369A" w:rsidRDefault="009F022C" w:rsidP="008852B7">
            <w:pPr>
              <w:rPr>
                <w:rFonts w:ascii="Times New Roman" w:hAnsi="Times New Roman" w:cs="Times New Roman"/>
                <w:sz w:val="20"/>
                <w:szCs w:val="20"/>
              </w:rPr>
            </w:pPr>
          </w:p>
        </w:tc>
        <w:tc>
          <w:tcPr>
            <w:tcW w:w="265" w:type="pct"/>
            <w:shd w:val="clear" w:color="auto" w:fill="auto"/>
          </w:tcPr>
          <w:p w14:paraId="0C6C191F" w14:textId="77777777" w:rsidR="009F022C" w:rsidRPr="009F369A" w:rsidRDefault="009F022C" w:rsidP="008852B7">
            <w:pPr>
              <w:rPr>
                <w:rFonts w:ascii="Times New Roman" w:hAnsi="Times New Roman" w:cs="Times New Roman"/>
                <w:sz w:val="20"/>
                <w:szCs w:val="20"/>
              </w:rPr>
            </w:pPr>
          </w:p>
        </w:tc>
        <w:tc>
          <w:tcPr>
            <w:tcW w:w="324" w:type="pct"/>
            <w:shd w:val="clear" w:color="auto" w:fill="auto"/>
          </w:tcPr>
          <w:p w14:paraId="2A0C7ADA" w14:textId="77777777" w:rsidR="009F022C" w:rsidRPr="009F369A" w:rsidRDefault="009F022C" w:rsidP="008852B7">
            <w:pPr>
              <w:rPr>
                <w:rFonts w:ascii="Times New Roman" w:hAnsi="Times New Roman" w:cs="Times New Roman"/>
                <w:sz w:val="20"/>
                <w:szCs w:val="20"/>
              </w:rPr>
            </w:pPr>
          </w:p>
        </w:tc>
        <w:tc>
          <w:tcPr>
            <w:tcW w:w="2638" w:type="pct"/>
            <w:gridSpan w:val="2"/>
            <w:vMerge/>
            <w:shd w:val="clear" w:color="auto" w:fill="auto"/>
          </w:tcPr>
          <w:p w14:paraId="3BD1C6B3" w14:textId="77777777" w:rsidR="009F022C" w:rsidRPr="009F369A" w:rsidRDefault="009F022C" w:rsidP="008852B7">
            <w:pPr>
              <w:rPr>
                <w:rFonts w:ascii="Times New Roman" w:hAnsi="Times New Roman" w:cs="Times New Roman"/>
                <w:sz w:val="20"/>
                <w:szCs w:val="20"/>
              </w:rPr>
            </w:pPr>
          </w:p>
        </w:tc>
      </w:tr>
      <w:tr w:rsidR="009F022C" w:rsidRPr="009F369A" w14:paraId="4AB42AA6" w14:textId="77777777" w:rsidTr="008852B7">
        <w:trPr>
          <w:cantSplit/>
          <w:trHeight w:val="296"/>
        </w:trPr>
        <w:tc>
          <w:tcPr>
            <w:tcW w:w="5000" w:type="pct"/>
            <w:gridSpan w:val="6"/>
          </w:tcPr>
          <w:p w14:paraId="6E18DBC6" w14:textId="77777777" w:rsidR="009F022C" w:rsidRPr="00E6452C" w:rsidRDefault="009F022C" w:rsidP="008852B7">
            <w:pPr>
              <w:jc w:val="center"/>
              <w:rPr>
                <w:rFonts w:ascii="Times New Roman" w:hAnsi="Times New Roman" w:cs="Times New Roman"/>
                <w:b/>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4C680E">
              <w:rPr>
                <w:rFonts w:ascii="Times New Roman" w:hAnsi="Times New Roman" w:cs="Times New Roman"/>
                <w:b/>
              </w:rPr>
              <w:t xml:space="preserve">Reasoning with Equations and Inequalities </w:t>
            </w:r>
            <w:r w:rsidRPr="001914B2">
              <w:rPr>
                <w:rFonts w:ascii="Times New Roman" w:hAnsi="Times New Roman" w:cs="Times New Roman"/>
                <w:b/>
              </w:rPr>
              <w:t>in Grades 9-12</w:t>
            </w:r>
          </w:p>
        </w:tc>
      </w:tr>
      <w:tr w:rsidR="009F022C" w:rsidRPr="009F369A" w14:paraId="14215C06" w14:textId="77777777" w:rsidTr="008852B7">
        <w:trPr>
          <w:cantSplit/>
          <w:trHeight w:val="296"/>
        </w:trPr>
        <w:tc>
          <w:tcPr>
            <w:tcW w:w="1504" w:type="pct"/>
            <w:shd w:val="clear" w:color="auto" w:fill="auto"/>
          </w:tcPr>
          <w:p w14:paraId="7CD4F58C" w14:textId="77777777" w:rsidR="009F022C" w:rsidRPr="00E80634" w:rsidRDefault="009F022C" w:rsidP="008852B7">
            <w:pPr>
              <w:jc w:val="center"/>
              <w:rPr>
                <w:rFonts w:ascii="Times New Roman" w:hAnsi="Times New Roman" w:cs="Times New Roman"/>
                <w:b/>
              </w:rPr>
            </w:pPr>
            <w:r w:rsidRPr="00E80634">
              <w:rPr>
                <w:rFonts w:ascii="Times New Roman" w:hAnsi="Times New Roman" w:cs="Times New Roman"/>
                <w:b/>
              </w:rPr>
              <w:t>CCSS</w:t>
            </w:r>
            <w:r w:rsidR="00432C25">
              <w:rPr>
                <w:rFonts w:ascii="Times New Roman" w:hAnsi="Times New Roman" w:cs="Times New Roman"/>
                <w:b/>
              </w:rPr>
              <w:t>M</w:t>
            </w:r>
            <w:r w:rsidRPr="00E80634">
              <w:rPr>
                <w:rFonts w:ascii="Times New Roman" w:hAnsi="Times New Roman" w:cs="Times New Roman"/>
                <w:b/>
              </w:rPr>
              <w:t xml:space="preserve"> Standards Grades 9-12</w:t>
            </w:r>
          </w:p>
        </w:tc>
        <w:tc>
          <w:tcPr>
            <w:tcW w:w="269" w:type="pct"/>
            <w:shd w:val="clear" w:color="auto" w:fill="auto"/>
          </w:tcPr>
          <w:p w14:paraId="10DCF47F" w14:textId="77777777" w:rsidR="009F022C" w:rsidRPr="00F26223" w:rsidRDefault="009F022C" w:rsidP="008852B7">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65" w:type="pct"/>
            <w:shd w:val="clear" w:color="auto" w:fill="auto"/>
          </w:tcPr>
          <w:p w14:paraId="079C70B3"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179C3E39"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324" w:type="pct"/>
            <w:shd w:val="clear" w:color="auto" w:fill="auto"/>
          </w:tcPr>
          <w:p w14:paraId="600BD737"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414C2FE6" w14:textId="77777777" w:rsidR="009F022C" w:rsidRPr="00E6452C" w:rsidRDefault="009F022C" w:rsidP="008852B7">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38" w:type="pct"/>
            <w:gridSpan w:val="2"/>
            <w:shd w:val="clear" w:color="auto" w:fill="auto"/>
          </w:tcPr>
          <w:p w14:paraId="22D65902" w14:textId="77777777" w:rsidR="009F022C" w:rsidRPr="00E6452C" w:rsidRDefault="009F022C" w:rsidP="008852B7">
            <w:pPr>
              <w:jc w:val="center"/>
              <w:rPr>
                <w:rFonts w:ascii="Times New Roman" w:hAnsi="Times New Roman" w:cs="Times New Roman"/>
                <w:b/>
              </w:rPr>
            </w:pPr>
            <w:r w:rsidRPr="00E6452C">
              <w:rPr>
                <w:rFonts w:ascii="Times New Roman" w:hAnsi="Times New Roman" w:cs="Times New Roman"/>
                <w:b/>
              </w:rPr>
              <w:t>Notes/Explanation</w:t>
            </w:r>
          </w:p>
        </w:tc>
      </w:tr>
      <w:tr w:rsidR="009F022C" w:rsidRPr="009F369A" w14:paraId="2CB2E875" w14:textId="77777777" w:rsidTr="008852B7">
        <w:trPr>
          <w:cantSplit/>
          <w:trHeight w:val="296"/>
        </w:trPr>
        <w:tc>
          <w:tcPr>
            <w:tcW w:w="1504" w:type="pct"/>
            <w:shd w:val="clear" w:color="auto" w:fill="FFFFFF" w:themeFill="background1"/>
          </w:tcPr>
          <w:p w14:paraId="5ED411CB" w14:textId="77777777" w:rsidR="009F022C" w:rsidRPr="009F369A" w:rsidRDefault="009F022C" w:rsidP="008852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20"/>
                <w:szCs w:val="20"/>
                <w:highlight w:val="yellow"/>
              </w:rPr>
            </w:pPr>
            <w:r w:rsidRPr="009F369A">
              <w:rPr>
                <w:rFonts w:ascii="Times New Roman" w:hAnsi="Times New Roman" w:cs="Times New Roman"/>
                <w:b/>
                <w:bCs/>
                <w:sz w:val="20"/>
                <w:szCs w:val="20"/>
              </w:rPr>
              <w:t>Solve systems of equations</w:t>
            </w:r>
          </w:p>
        </w:tc>
        <w:tc>
          <w:tcPr>
            <w:tcW w:w="269" w:type="pct"/>
            <w:shd w:val="clear" w:color="auto" w:fill="FFFFFF" w:themeFill="background1"/>
          </w:tcPr>
          <w:p w14:paraId="08BB7AC2" w14:textId="77777777" w:rsidR="009F022C" w:rsidRPr="009F369A" w:rsidRDefault="009F022C" w:rsidP="008852B7">
            <w:pPr>
              <w:rPr>
                <w:rFonts w:ascii="Times New Roman" w:hAnsi="Times New Roman" w:cs="Times New Roman"/>
              </w:rPr>
            </w:pPr>
          </w:p>
        </w:tc>
        <w:tc>
          <w:tcPr>
            <w:tcW w:w="265" w:type="pct"/>
            <w:shd w:val="clear" w:color="auto" w:fill="FFFFFF" w:themeFill="background1"/>
          </w:tcPr>
          <w:p w14:paraId="1B610812"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FFFFFF" w:themeFill="background1"/>
          </w:tcPr>
          <w:p w14:paraId="747F58BA" w14:textId="77777777" w:rsidR="009F022C" w:rsidRPr="009F369A" w:rsidRDefault="009F022C" w:rsidP="008852B7">
            <w:pPr>
              <w:rPr>
                <w:rFonts w:ascii="Times New Roman" w:hAnsi="Times New Roman" w:cs="Times New Roman"/>
              </w:rPr>
            </w:pPr>
          </w:p>
        </w:tc>
        <w:tc>
          <w:tcPr>
            <w:tcW w:w="2638" w:type="pct"/>
            <w:gridSpan w:val="2"/>
            <w:vMerge w:val="restart"/>
            <w:shd w:val="clear" w:color="auto" w:fill="FFFFFF" w:themeFill="background1"/>
          </w:tcPr>
          <w:p w14:paraId="547BCEA1" w14:textId="77777777" w:rsidR="009F022C" w:rsidRPr="00460846" w:rsidRDefault="009F022C" w:rsidP="008852B7">
            <w:pPr>
              <w:jc w:val="center"/>
              <w:rPr>
                <w:rFonts w:ascii="Times New Roman" w:hAnsi="Times New Roman" w:cs="Times New Roman"/>
                <w:b/>
              </w:rPr>
            </w:pPr>
          </w:p>
        </w:tc>
      </w:tr>
      <w:tr w:rsidR="009F022C" w:rsidRPr="009F369A" w14:paraId="4E4B522F" w14:textId="77777777" w:rsidTr="008852B7">
        <w:trPr>
          <w:cantSplit/>
          <w:trHeight w:val="296"/>
        </w:trPr>
        <w:tc>
          <w:tcPr>
            <w:tcW w:w="1504" w:type="pct"/>
          </w:tcPr>
          <w:p w14:paraId="668C8E8B" w14:textId="77777777" w:rsidR="009F022C" w:rsidRPr="00142B7F"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9F369A">
              <w:rPr>
                <w:rFonts w:ascii="Times New Roman" w:hAnsi="Times New Roman" w:cs="Times New Roman"/>
                <w:sz w:val="18"/>
                <w:szCs w:val="18"/>
              </w:rPr>
              <w:t>Prove that, given a system of two equations in two variables, replacing one equation by the sum of that equation and a multiple of the other produces a system with the same solutions.</w:t>
            </w:r>
          </w:p>
        </w:tc>
        <w:tc>
          <w:tcPr>
            <w:tcW w:w="269" w:type="pct"/>
            <w:shd w:val="clear" w:color="auto" w:fill="auto"/>
          </w:tcPr>
          <w:p w14:paraId="3945539F" w14:textId="77777777" w:rsidR="009F022C" w:rsidRPr="009F369A" w:rsidRDefault="009F022C" w:rsidP="008852B7">
            <w:pPr>
              <w:rPr>
                <w:rFonts w:ascii="Times New Roman" w:hAnsi="Times New Roman" w:cs="Times New Roman"/>
              </w:rPr>
            </w:pPr>
          </w:p>
        </w:tc>
        <w:tc>
          <w:tcPr>
            <w:tcW w:w="265" w:type="pct"/>
            <w:shd w:val="clear" w:color="auto" w:fill="auto"/>
          </w:tcPr>
          <w:p w14:paraId="33A5CE88" w14:textId="77777777" w:rsidR="009F022C" w:rsidRPr="009F369A" w:rsidRDefault="009F022C" w:rsidP="008852B7">
            <w:pPr>
              <w:rPr>
                <w:rFonts w:ascii="Times New Roman" w:hAnsi="Times New Roman" w:cs="Times New Roman"/>
              </w:rPr>
            </w:pPr>
          </w:p>
        </w:tc>
        <w:tc>
          <w:tcPr>
            <w:tcW w:w="324" w:type="pct"/>
            <w:shd w:val="clear" w:color="auto" w:fill="auto"/>
          </w:tcPr>
          <w:p w14:paraId="7AF11417"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0D9CAAA6" w14:textId="77777777" w:rsidR="009F022C" w:rsidRPr="00142B7F" w:rsidRDefault="009F022C" w:rsidP="008852B7">
            <w:pPr>
              <w:jc w:val="center"/>
              <w:rPr>
                <w:rFonts w:ascii="Times New Roman" w:hAnsi="Times New Roman" w:cs="Times New Roman"/>
              </w:rPr>
            </w:pPr>
          </w:p>
        </w:tc>
      </w:tr>
      <w:tr w:rsidR="009F022C" w:rsidRPr="009F369A" w14:paraId="63E4E183" w14:textId="77777777" w:rsidTr="008852B7">
        <w:trPr>
          <w:cantSplit/>
          <w:trHeight w:val="296"/>
        </w:trPr>
        <w:tc>
          <w:tcPr>
            <w:tcW w:w="1504" w:type="pct"/>
          </w:tcPr>
          <w:p w14:paraId="3A9CB189" w14:textId="77777777" w:rsidR="009F022C" w:rsidRPr="00142B7F"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Pr>
                <w:rFonts w:ascii="Times New Roman" w:hAnsi="Times New Roman" w:cs="Times New Roman"/>
                <w:sz w:val="18"/>
                <w:szCs w:val="18"/>
              </w:rPr>
              <w:t>S</w:t>
            </w:r>
            <w:r w:rsidRPr="009F369A">
              <w:rPr>
                <w:rFonts w:ascii="Times New Roman" w:hAnsi="Times New Roman" w:cs="Times New Roman"/>
                <w:sz w:val="18"/>
                <w:szCs w:val="18"/>
              </w:rPr>
              <w:t>olve systems of linear equations exactly and approximately (e.g., with graphs), focusing on pairs of linear equations in two variables.</w:t>
            </w:r>
          </w:p>
        </w:tc>
        <w:tc>
          <w:tcPr>
            <w:tcW w:w="269" w:type="pct"/>
            <w:shd w:val="clear" w:color="auto" w:fill="auto"/>
          </w:tcPr>
          <w:p w14:paraId="2853B428" w14:textId="77777777" w:rsidR="009F022C" w:rsidRPr="009F369A" w:rsidRDefault="009F022C" w:rsidP="008852B7">
            <w:pPr>
              <w:rPr>
                <w:rFonts w:ascii="Times New Roman" w:hAnsi="Times New Roman" w:cs="Times New Roman"/>
              </w:rPr>
            </w:pPr>
          </w:p>
        </w:tc>
        <w:tc>
          <w:tcPr>
            <w:tcW w:w="265" w:type="pct"/>
            <w:shd w:val="clear" w:color="auto" w:fill="auto"/>
          </w:tcPr>
          <w:p w14:paraId="2E331EC6"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auto"/>
          </w:tcPr>
          <w:p w14:paraId="7A306D44"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2EDCB3A7" w14:textId="77777777" w:rsidR="009F022C" w:rsidRPr="009F369A" w:rsidRDefault="009F022C" w:rsidP="008852B7">
            <w:pPr>
              <w:jc w:val="center"/>
              <w:rPr>
                <w:rFonts w:ascii="Times New Roman" w:hAnsi="Times New Roman" w:cs="Times New Roman"/>
              </w:rPr>
            </w:pPr>
          </w:p>
        </w:tc>
      </w:tr>
      <w:tr w:rsidR="009F022C" w:rsidRPr="009F369A" w14:paraId="51581774" w14:textId="77777777" w:rsidTr="00C86613">
        <w:trPr>
          <w:cantSplit/>
          <w:trHeight w:val="296"/>
        </w:trPr>
        <w:tc>
          <w:tcPr>
            <w:tcW w:w="1504" w:type="pct"/>
            <w:shd w:val="clear" w:color="auto" w:fill="auto"/>
          </w:tcPr>
          <w:p w14:paraId="5EAC423E" w14:textId="77777777" w:rsidR="009F022C" w:rsidRPr="00547AFB"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547AFB">
              <w:rPr>
                <w:rFonts w:ascii="Times New Roman" w:hAnsi="Times New Roman" w:cs="Times New Roman"/>
                <w:sz w:val="18"/>
                <w:szCs w:val="18"/>
              </w:rPr>
              <w:t xml:space="preserve">Solve a simple system consisting of a linear equation and a quadratic equation in two variables algebraically and graphically. </w:t>
            </w:r>
          </w:p>
        </w:tc>
        <w:tc>
          <w:tcPr>
            <w:tcW w:w="269" w:type="pct"/>
            <w:shd w:val="clear" w:color="auto" w:fill="auto"/>
          </w:tcPr>
          <w:p w14:paraId="117634B2" w14:textId="77777777" w:rsidR="009F022C" w:rsidRPr="009F369A" w:rsidRDefault="009F022C" w:rsidP="008852B7">
            <w:pPr>
              <w:rPr>
                <w:rFonts w:ascii="Times New Roman" w:hAnsi="Times New Roman" w:cs="Times New Roman"/>
              </w:rPr>
            </w:pPr>
          </w:p>
        </w:tc>
        <w:tc>
          <w:tcPr>
            <w:tcW w:w="265" w:type="pct"/>
            <w:shd w:val="clear" w:color="auto" w:fill="auto"/>
          </w:tcPr>
          <w:p w14:paraId="7ED040EA" w14:textId="77777777" w:rsidR="009F022C" w:rsidRPr="009F369A" w:rsidRDefault="009F022C" w:rsidP="008852B7">
            <w:pPr>
              <w:rPr>
                <w:rFonts w:ascii="Times New Roman" w:hAnsi="Times New Roman" w:cs="Times New Roman"/>
              </w:rPr>
            </w:pPr>
          </w:p>
        </w:tc>
        <w:tc>
          <w:tcPr>
            <w:tcW w:w="324" w:type="pct"/>
            <w:shd w:val="clear" w:color="auto" w:fill="auto"/>
          </w:tcPr>
          <w:p w14:paraId="16575050"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2EB0D7EB" w14:textId="77777777" w:rsidR="009F022C" w:rsidRPr="009F369A" w:rsidRDefault="009F022C" w:rsidP="008852B7">
            <w:pPr>
              <w:jc w:val="center"/>
              <w:rPr>
                <w:rFonts w:ascii="Times New Roman" w:hAnsi="Times New Roman" w:cs="Times New Roman"/>
              </w:rPr>
            </w:pPr>
          </w:p>
        </w:tc>
      </w:tr>
      <w:tr w:rsidR="009F022C" w:rsidRPr="009F369A" w14:paraId="13F54EBD" w14:textId="77777777" w:rsidTr="008852B7">
        <w:trPr>
          <w:cantSplit/>
          <w:trHeight w:val="296"/>
        </w:trPr>
        <w:tc>
          <w:tcPr>
            <w:tcW w:w="1504" w:type="pct"/>
          </w:tcPr>
          <w:p w14:paraId="3B88A91D" w14:textId="77777777" w:rsidR="009F022C" w:rsidRPr="00142B7F"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9F369A">
              <w:rPr>
                <w:rFonts w:ascii="Times New Roman" w:hAnsi="Times New Roman" w:cs="Times New Roman"/>
                <w:sz w:val="18"/>
                <w:szCs w:val="18"/>
              </w:rPr>
              <w:t>(+) Represent a system of linear equations as a single matrix equation in a vector variable.</w:t>
            </w:r>
          </w:p>
        </w:tc>
        <w:tc>
          <w:tcPr>
            <w:tcW w:w="269" w:type="pct"/>
            <w:shd w:val="clear" w:color="auto" w:fill="auto"/>
          </w:tcPr>
          <w:p w14:paraId="04CC8D90" w14:textId="77777777" w:rsidR="009F022C" w:rsidRPr="009F369A" w:rsidRDefault="009F022C" w:rsidP="008852B7">
            <w:pPr>
              <w:rPr>
                <w:rFonts w:ascii="Times New Roman" w:hAnsi="Times New Roman" w:cs="Times New Roman"/>
              </w:rPr>
            </w:pPr>
          </w:p>
        </w:tc>
        <w:tc>
          <w:tcPr>
            <w:tcW w:w="265" w:type="pct"/>
            <w:shd w:val="clear" w:color="auto" w:fill="auto"/>
          </w:tcPr>
          <w:p w14:paraId="365F807D" w14:textId="77777777" w:rsidR="009F022C" w:rsidRPr="009F369A" w:rsidRDefault="009F022C" w:rsidP="008852B7">
            <w:pPr>
              <w:rPr>
                <w:rFonts w:ascii="Times New Roman" w:hAnsi="Times New Roman" w:cs="Times New Roman"/>
              </w:rPr>
            </w:pPr>
          </w:p>
        </w:tc>
        <w:tc>
          <w:tcPr>
            <w:tcW w:w="324" w:type="pct"/>
            <w:shd w:val="clear" w:color="auto" w:fill="auto"/>
          </w:tcPr>
          <w:p w14:paraId="08D11793"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588225E9" w14:textId="77777777" w:rsidR="009F022C" w:rsidRPr="009F369A" w:rsidRDefault="009F022C" w:rsidP="008852B7">
            <w:pPr>
              <w:jc w:val="center"/>
              <w:rPr>
                <w:rFonts w:ascii="Times New Roman" w:hAnsi="Times New Roman" w:cs="Times New Roman"/>
              </w:rPr>
            </w:pPr>
          </w:p>
        </w:tc>
      </w:tr>
      <w:tr w:rsidR="009F022C" w:rsidRPr="009F369A" w14:paraId="79F6F567" w14:textId="77777777" w:rsidTr="008852B7">
        <w:trPr>
          <w:cantSplit/>
          <w:trHeight w:val="296"/>
        </w:trPr>
        <w:tc>
          <w:tcPr>
            <w:tcW w:w="1504" w:type="pct"/>
          </w:tcPr>
          <w:p w14:paraId="44DA5C23" w14:textId="77777777" w:rsidR="009F022C" w:rsidRPr="00142B7F" w:rsidRDefault="009F022C" w:rsidP="009F022C">
            <w:pPr>
              <w:pStyle w:val="ListParagraph"/>
              <w:numPr>
                <w:ilvl w:val="0"/>
                <w:numId w:val="11"/>
              </w:numPr>
              <w:rPr>
                <w:rFonts w:ascii="Times New Roman" w:hAnsi="Times New Roman" w:cs="Times New Roman"/>
                <w:sz w:val="18"/>
                <w:szCs w:val="18"/>
              </w:rPr>
            </w:pPr>
            <w:r w:rsidRPr="009F369A">
              <w:rPr>
                <w:rFonts w:ascii="Times New Roman" w:hAnsi="Times New Roman" w:cs="Times New Roman"/>
                <w:sz w:val="18"/>
                <w:szCs w:val="18"/>
              </w:rPr>
              <w:t>(+) Find the inverse of a matrix if it exists and use it to solve systems of linear equations (using technology for matrices of dimension 3 × 3 or greater).</w:t>
            </w:r>
          </w:p>
        </w:tc>
        <w:tc>
          <w:tcPr>
            <w:tcW w:w="269" w:type="pct"/>
            <w:shd w:val="clear" w:color="auto" w:fill="auto"/>
          </w:tcPr>
          <w:p w14:paraId="080D7C64" w14:textId="77777777" w:rsidR="009F022C" w:rsidRPr="009F369A" w:rsidRDefault="009F022C" w:rsidP="008852B7">
            <w:pPr>
              <w:rPr>
                <w:rFonts w:ascii="Times New Roman" w:hAnsi="Times New Roman" w:cs="Times New Roman"/>
              </w:rPr>
            </w:pPr>
          </w:p>
        </w:tc>
        <w:tc>
          <w:tcPr>
            <w:tcW w:w="265" w:type="pct"/>
            <w:shd w:val="clear" w:color="auto" w:fill="auto"/>
          </w:tcPr>
          <w:p w14:paraId="0869BB5C"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auto"/>
          </w:tcPr>
          <w:p w14:paraId="5B456048"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0F8B9C46" w14:textId="77777777" w:rsidR="009F022C" w:rsidRPr="009F369A" w:rsidRDefault="009F022C" w:rsidP="008852B7">
            <w:pPr>
              <w:jc w:val="center"/>
              <w:rPr>
                <w:rFonts w:ascii="Times New Roman" w:hAnsi="Times New Roman" w:cs="Times New Roman"/>
              </w:rPr>
            </w:pPr>
          </w:p>
        </w:tc>
      </w:tr>
      <w:tr w:rsidR="009F022C" w:rsidRPr="009F369A" w14:paraId="0B1564C8" w14:textId="77777777" w:rsidTr="008852B7">
        <w:trPr>
          <w:cantSplit/>
        </w:trPr>
        <w:tc>
          <w:tcPr>
            <w:tcW w:w="1504" w:type="pct"/>
            <w:shd w:val="clear" w:color="auto" w:fill="auto"/>
          </w:tcPr>
          <w:p w14:paraId="123177AB" w14:textId="77777777" w:rsidR="009F022C" w:rsidRPr="009F369A" w:rsidRDefault="009F022C" w:rsidP="008852B7">
            <w:pPr>
              <w:tabs>
                <w:tab w:val="left" w:pos="2696"/>
              </w:tabs>
              <w:rPr>
                <w:rFonts w:ascii="Times New Roman" w:hAnsi="Times New Roman" w:cs="Times New Roman"/>
                <w:color w:val="141413"/>
                <w:sz w:val="18"/>
                <w:szCs w:val="18"/>
              </w:rPr>
            </w:pPr>
            <w:r w:rsidRPr="009F369A">
              <w:rPr>
                <w:rFonts w:ascii="Times New Roman" w:hAnsi="Times New Roman" w:cs="Times New Roman"/>
                <w:b/>
                <w:bCs/>
                <w:sz w:val="18"/>
                <w:szCs w:val="18"/>
              </w:rPr>
              <w:t>Represent and solve equations and inequalities graphically</w:t>
            </w:r>
          </w:p>
        </w:tc>
        <w:tc>
          <w:tcPr>
            <w:tcW w:w="269" w:type="pct"/>
            <w:shd w:val="clear" w:color="auto" w:fill="auto"/>
          </w:tcPr>
          <w:p w14:paraId="0EC8895B" w14:textId="77777777" w:rsidR="009F022C" w:rsidRPr="009F369A" w:rsidRDefault="009F022C" w:rsidP="008852B7">
            <w:pPr>
              <w:rPr>
                <w:rFonts w:ascii="Times New Roman" w:hAnsi="Times New Roman" w:cs="Times New Roman"/>
              </w:rPr>
            </w:pPr>
          </w:p>
        </w:tc>
        <w:tc>
          <w:tcPr>
            <w:tcW w:w="265" w:type="pct"/>
            <w:shd w:val="clear" w:color="auto" w:fill="auto"/>
          </w:tcPr>
          <w:p w14:paraId="3E4A1E4F" w14:textId="77777777" w:rsidR="009F022C" w:rsidRPr="009F369A" w:rsidRDefault="009F022C" w:rsidP="008852B7">
            <w:pPr>
              <w:rPr>
                <w:rFonts w:ascii="Times New Roman" w:hAnsi="Times New Roman" w:cs="Times New Roman"/>
              </w:rPr>
            </w:pPr>
          </w:p>
        </w:tc>
        <w:tc>
          <w:tcPr>
            <w:tcW w:w="324" w:type="pct"/>
            <w:shd w:val="clear" w:color="auto" w:fill="auto"/>
          </w:tcPr>
          <w:p w14:paraId="3C7983A8" w14:textId="77777777" w:rsidR="009F022C" w:rsidRPr="009F369A" w:rsidRDefault="009F022C" w:rsidP="008852B7">
            <w:pPr>
              <w:rPr>
                <w:rFonts w:ascii="Times New Roman" w:hAnsi="Times New Roman" w:cs="Times New Roman"/>
              </w:rPr>
            </w:pPr>
          </w:p>
        </w:tc>
        <w:tc>
          <w:tcPr>
            <w:tcW w:w="2638" w:type="pct"/>
            <w:gridSpan w:val="2"/>
            <w:vMerge/>
            <w:shd w:val="clear" w:color="auto" w:fill="D9D9D9" w:themeFill="background1" w:themeFillShade="D9"/>
          </w:tcPr>
          <w:p w14:paraId="1CBC9E66" w14:textId="77777777" w:rsidR="009F022C" w:rsidRPr="00460846" w:rsidRDefault="009F022C" w:rsidP="008852B7">
            <w:pPr>
              <w:jc w:val="center"/>
              <w:rPr>
                <w:rFonts w:ascii="Times New Roman" w:hAnsi="Times New Roman" w:cs="Times New Roman"/>
                <w:b/>
              </w:rPr>
            </w:pPr>
          </w:p>
        </w:tc>
      </w:tr>
      <w:tr w:rsidR="009F022C" w:rsidRPr="009F369A" w14:paraId="7A9B7FF0" w14:textId="77777777" w:rsidTr="008852B7">
        <w:trPr>
          <w:cantSplit/>
        </w:trPr>
        <w:tc>
          <w:tcPr>
            <w:tcW w:w="1504" w:type="pct"/>
          </w:tcPr>
          <w:p w14:paraId="4EC80933" w14:textId="77777777" w:rsidR="009F022C" w:rsidRPr="003F55BB" w:rsidRDefault="009F022C" w:rsidP="009F022C">
            <w:pPr>
              <w:pStyle w:val="ListParagraph"/>
              <w:numPr>
                <w:ilvl w:val="0"/>
                <w:numId w:val="11"/>
              </w:numPr>
              <w:rPr>
                <w:rFonts w:ascii="Times New Roman" w:hAnsi="Times New Roman" w:cs="Times New Roman"/>
                <w:sz w:val="18"/>
                <w:szCs w:val="18"/>
              </w:rPr>
            </w:pPr>
            <w:r w:rsidRPr="003F55BB">
              <w:rPr>
                <w:rFonts w:ascii="Times New Roman" w:hAnsi="Times New Roman" w:cs="Times New Roman"/>
                <w:sz w:val="18"/>
                <w:szCs w:val="18"/>
              </w:rPr>
              <w:t>Understand that the graph of an equation in two variables is the set of all its solutions plotted in the coordinate plane, often forming a curve (which could be a line).</w:t>
            </w:r>
          </w:p>
        </w:tc>
        <w:tc>
          <w:tcPr>
            <w:tcW w:w="269" w:type="pct"/>
            <w:shd w:val="clear" w:color="auto" w:fill="auto"/>
          </w:tcPr>
          <w:p w14:paraId="6B15BA5F" w14:textId="77777777" w:rsidR="009F022C" w:rsidRPr="009F369A" w:rsidRDefault="009F022C" w:rsidP="008852B7">
            <w:pPr>
              <w:rPr>
                <w:rFonts w:ascii="Times New Roman" w:hAnsi="Times New Roman" w:cs="Times New Roman"/>
              </w:rPr>
            </w:pPr>
          </w:p>
        </w:tc>
        <w:tc>
          <w:tcPr>
            <w:tcW w:w="265" w:type="pct"/>
            <w:shd w:val="clear" w:color="auto" w:fill="auto"/>
          </w:tcPr>
          <w:p w14:paraId="3B9BCE57" w14:textId="77777777" w:rsidR="009F022C" w:rsidRPr="009F369A" w:rsidRDefault="009F022C" w:rsidP="008852B7">
            <w:pPr>
              <w:rPr>
                <w:rFonts w:ascii="Times New Roman" w:hAnsi="Times New Roman" w:cs="Times New Roman"/>
              </w:rPr>
            </w:pPr>
          </w:p>
        </w:tc>
        <w:tc>
          <w:tcPr>
            <w:tcW w:w="324" w:type="pct"/>
            <w:tcBorders>
              <w:bottom w:val="single" w:sz="4" w:space="0" w:color="000000" w:themeColor="text1"/>
            </w:tcBorders>
            <w:shd w:val="clear" w:color="auto" w:fill="auto"/>
          </w:tcPr>
          <w:p w14:paraId="6347B4F2"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50F5A3D8" w14:textId="77777777" w:rsidR="009F022C" w:rsidRPr="00142B7F" w:rsidRDefault="009F022C" w:rsidP="008852B7">
            <w:pPr>
              <w:rPr>
                <w:rFonts w:ascii="Times New Roman" w:hAnsi="Times New Roman" w:cs="Times New Roman"/>
              </w:rPr>
            </w:pPr>
          </w:p>
        </w:tc>
      </w:tr>
      <w:tr w:rsidR="009F022C" w:rsidRPr="009F369A" w14:paraId="737D9931" w14:textId="77777777" w:rsidTr="00C86613">
        <w:trPr>
          <w:cantSplit/>
        </w:trPr>
        <w:tc>
          <w:tcPr>
            <w:tcW w:w="1504" w:type="pct"/>
            <w:shd w:val="clear" w:color="auto" w:fill="auto"/>
          </w:tcPr>
          <w:p w14:paraId="3A881EA9" w14:textId="77777777" w:rsidR="009F022C" w:rsidRPr="00547AFB"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547AFB">
              <w:rPr>
                <w:rFonts w:ascii="Times New Roman" w:hAnsi="Times New Roman" w:cs="Times New Roman"/>
                <w:sz w:val="18"/>
                <w:szCs w:val="18"/>
              </w:rPr>
              <w:t xml:space="preserve">Explain why the </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-coordinates of the points where the graphs of the equations </w:t>
            </w:r>
            <w:r w:rsidRPr="00547AFB">
              <w:rPr>
                <w:rFonts w:ascii="Times New Roman" w:hAnsi="Times New Roman" w:cs="Times New Roman"/>
                <w:i/>
                <w:iCs/>
                <w:sz w:val="18"/>
                <w:szCs w:val="18"/>
              </w:rPr>
              <w:t xml:space="preserve">y </w:t>
            </w:r>
            <w:r w:rsidRPr="00547AFB">
              <w:rPr>
                <w:rFonts w:ascii="Times New Roman" w:hAnsi="Times New Roman" w:cs="Times New Roman"/>
                <w:sz w:val="18"/>
                <w:szCs w:val="18"/>
              </w:rPr>
              <w:t xml:space="preserve">= </w:t>
            </w:r>
            <w:r w:rsidRPr="00547AFB">
              <w:rPr>
                <w:rFonts w:ascii="Times New Roman" w:hAnsi="Times New Roman" w:cs="Times New Roman"/>
                <w:i/>
                <w:iCs/>
                <w:sz w:val="18"/>
                <w:szCs w:val="18"/>
              </w:rPr>
              <w:t>f</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 and </w:t>
            </w:r>
            <w:r w:rsidRPr="00547AFB">
              <w:rPr>
                <w:rFonts w:ascii="Times New Roman" w:hAnsi="Times New Roman" w:cs="Times New Roman"/>
                <w:i/>
                <w:iCs/>
                <w:sz w:val="18"/>
                <w:szCs w:val="18"/>
              </w:rPr>
              <w:t xml:space="preserve">y </w:t>
            </w:r>
            <w:r w:rsidRPr="00547AFB">
              <w:rPr>
                <w:rFonts w:ascii="Times New Roman" w:hAnsi="Times New Roman" w:cs="Times New Roman"/>
                <w:sz w:val="18"/>
                <w:szCs w:val="18"/>
              </w:rPr>
              <w:t xml:space="preserve">= </w:t>
            </w:r>
            <w:r w:rsidRPr="00547AFB">
              <w:rPr>
                <w:rFonts w:ascii="Times New Roman" w:hAnsi="Times New Roman" w:cs="Times New Roman"/>
                <w:i/>
                <w:iCs/>
                <w:sz w:val="18"/>
                <w:szCs w:val="18"/>
              </w:rPr>
              <w:t>g</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 intersect are the solutions of the equation </w:t>
            </w:r>
            <w:r w:rsidRPr="00547AFB">
              <w:rPr>
                <w:rFonts w:ascii="Times New Roman" w:hAnsi="Times New Roman" w:cs="Times New Roman"/>
                <w:i/>
                <w:iCs/>
                <w:sz w:val="18"/>
                <w:szCs w:val="18"/>
              </w:rPr>
              <w:t>f</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 = </w:t>
            </w:r>
            <w:r w:rsidRPr="00547AFB">
              <w:rPr>
                <w:rFonts w:ascii="Times New Roman" w:hAnsi="Times New Roman" w:cs="Times New Roman"/>
                <w:i/>
                <w:iCs/>
                <w:sz w:val="18"/>
                <w:szCs w:val="18"/>
              </w:rPr>
              <w:t>g</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 find the solutions approximately, e.g., using technology to graph the functions, make tables of values, or find successive approximations. </w:t>
            </w:r>
            <w:r w:rsidRPr="00547AFB">
              <w:rPr>
                <w:rFonts w:ascii="Times New Roman" w:hAnsi="Times New Roman" w:cs="Times New Roman"/>
                <w:sz w:val="18"/>
                <w:szCs w:val="18"/>
              </w:rPr>
              <w:br/>
              <w:t xml:space="preserve">Include cases where </w:t>
            </w:r>
            <w:r w:rsidRPr="00547AFB">
              <w:rPr>
                <w:rFonts w:ascii="Times New Roman" w:hAnsi="Times New Roman" w:cs="Times New Roman"/>
                <w:i/>
                <w:iCs/>
                <w:sz w:val="18"/>
                <w:szCs w:val="18"/>
              </w:rPr>
              <w:t>f</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xml:space="preserve">) and/or </w:t>
            </w:r>
            <w:r w:rsidRPr="00547AFB">
              <w:rPr>
                <w:rFonts w:ascii="Times New Roman" w:hAnsi="Times New Roman" w:cs="Times New Roman"/>
                <w:i/>
                <w:iCs/>
                <w:sz w:val="18"/>
                <w:szCs w:val="18"/>
              </w:rPr>
              <w:t>g</w:t>
            </w:r>
            <w:r w:rsidRPr="00547AFB">
              <w:rPr>
                <w:rFonts w:ascii="Times New Roman" w:hAnsi="Times New Roman" w:cs="Times New Roman"/>
                <w:sz w:val="18"/>
                <w:szCs w:val="18"/>
              </w:rPr>
              <w:t>(</w:t>
            </w:r>
            <w:r w:rsidRPr="00547AFB">
              <w:rPr>
                <w:rFonts w:ascii="Times New Roman" w:hAnsi="Times New Roman" w:cs="Times New Roman"/>
                <w:i/>
                <w:iCs/>
                <w:sz w:val="18"/>
                <w:szCs w:val="18"/>
              </w:rPr>
              <w:t>x</w:t>
            </w:r>
            <w:r w:rsidRPr="00547AFB">
              <w:rPr>
                <w:rFonts w:ascii="Times New Roman" w:hAnsi="Times New Roman" w:cs="Times New Roman"/>
                <w:sz w:val="18"/>
                <w:szCs w:val="18"/>
              </w:rPr>
              <w:t>) are linear, polynomial, rational, absolute value, exponential, and logarithmic functions.</w:t>
            </w:r>
          </w:p>
        </w:tc>
        <w:tc>
          <w:tcPr>
            <w:tcW w:w="269" w:type="pct"/>
            <w:shd w:val="clear" w:color="auto" w:fill="auto"/>
          </w:tcPr>
          <w:p w14:paraId="130D18A2" w14:textId="77777777" w:rsidR="009F022C" w:rsidRPr="009F369A" w:rsidRDefault="009F022C" w:rsidP="008852B7">
            <w:pPr>
              <w:rPr>
                <w:rFonts w:ascii="Times New Roman" w:hAnsi="Times New Roman" w:cs="Times New Roman"/>
              </w:rPr>
            </w:pPr>
          </w:p>
        </w:tc>
        <w:tc>
          <w:tcPr>
            <w:tcW w:w="265" w:type="pct"/>
            <w:shd w:val="clear" w:color="auto" w:fill="auto"/>
          </w:tcPr>
          <w:p w14:paraId="7876AD27" w14:textId="77777777" w:rsidR="009F022C" w:rsidRPr="009F369A" w:rsidRDefault="009F022C" w:rsidP="008852B7">
            <w:pPr>
              <w:rPr>
                <w:rFonts w:ascii="Times New Roman" w:hAnsi="Times New Roman" w:cs="Times New Roman"/>
              </w:rPr>
            </w:pPr>
          </w:p>
        </w:tc>
        <w:tc>
          <w:tcPr>
            <w:tcW w:w="324" w:type="pct"/>
            <w:shd w:val="clear" w:color="auto" w:fill="auto"/>
          </w:tcPr>
          <w:p w14:paraId="7BDDBB1C"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04600A73" w14:textId="77777777" w:rsidR="009F022C" w:rsidRPr="00142B7F" w:rsidRDefault="009F022C" w:rsidP="008852B7">
            <w:pPr>
              <w:rPr>
                <w:rFonts w:ascii="Times New Roman" w:hAnsi="Times New Roman" w:cs="Times New Roman"/>
                <w:b/>
              </w:rPr>
            </w:pPr>
          </w:p>
        </w:tc>
      </w:tr>
      <w:tr w:rsidR="009F022C" w:rsidRPr="009F369A" w14:paraId="213A83CF" w14:textId="77777777" w:rsidTr="008852B7">
        <w:trPr>
          <w:cantSplit/>
          <w:trHeight w:val="296"/>
        </w:trPr>
        <w:tc>
          <w:tcPr>
            <w:tcW w:w="1504" w:type="pct"/>
          </w:tcPr>
          <w:p w14:paraId="346AEE94" w14:textId="77777777" w:rsidR="009F022C" w:rsidRPr="00973A29" w:rsidRDefault="009F022C" w:rsidP="009F022C">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3F55BB">
              <w:rPr>
                <w:rFonts w:ascii="Times New Roman" w:hAnsi="Times New Roman" w:cs="Times New Roman"/>
                <w:sz w:val="18"/>
                <w:szCs w:val="18"/>
              </w:rPr>
              <w:t xml:space="preserve">Graph the solutions to a linear inequality in two variables as a </w:t>
            </w:r>
            <w:proofErr w:type="spellStart"/>
            <w:r w:rsidRPr="003F55BB">
              <w:rPr>
                <w:rFonts w:ascii="Times New Roman" w:hAnsi="Times New Roman" w:cs="Times New Roman"/>
                <w:sz w:val="18"/>
                <w:szCs w:val="18"/>
              </w:rPr>
              <w:t>halfplane</w:t>
            </w:r>
            <w:proofErr w:type="spellEnd"/>
            <w:r w:rsidRPr="003F55BB">
              <w:rPr>
                <w:rFonts w:ascii="Times New Roman" w:hAnsi="Times New Roman" w:cs="Times New Roman"/>
                <w:sz w:val="18"/>
                <w:szCs w:val="18"/>
              </w:rPr>
              <w:t xml:space="preserve"> (excluding the boundary in the case of a strict inequality), and graph the solution set to a system of linear inequalities in two variables as the intersection of the corresponding half-planes.</w:t>
            </w:r>
          </w:p>
          <w:p w14:paraId="054F6E53" w14:textId="77777777" w:rsidR="003F2430" w:rsidRDefault="003F2430" w:rsidP="0097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53480F5D" w14:textId="77777777" w:rsidR="003F2430" w:rsidRDefault="003F2430" w:rsidP="0097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0E8238E2" w14:textId="77777777" w:rsidR="003F2430" w:rsidRPr="00973A29" w:rsidRDefault="003F2430" w:rsidP="00973A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269" w:type="pct"/>
            <w:shd w:val="clear" w:color="auto" w:fill="auto"/>
          </w:tcPr>
          <w:p w14:paraId="34CCDE44" w14:textId="77777777" w:rsidR="009F022C" w:rsidRPr="009F369A" w:rsidRDefault="009F022C" w:rsidP="008852B7">
            <w:pPr>
              <w:rPr>
                <w:rFonts w:ascii="Times New Roman" w:hAnsi="Times New Roman" w:cs="Times New Roman"/>
              </w:rPr>
            </w:pPr>
          </w:p>
        </w:tc>
        <w:tc>
          <w:tcPr>
            <w:tcW w:w="265" w:type="pct"/>
            <w:shd w:val="clear" w:color="auto" w:fill="auto"/>
          </w:tcPr>
          <w:p w14:paraId="327797F8" w14:textId="77777777" w:rsidR="009F022C" w:rsidRPr="009F369A" w:rsidRDefault="009F022C" w:rsidP="008852B7">
            <w:pPr>
              <w:rPr>
                <w:rFonts w:ascii="Times New Roman" w:hAnsi="Times New Roman" w:cs="Times New Roman"/>
              </w:rPr>
            </w:pPr>
          </w:p>
        </w:tc>
        <w:tc>
          <w:tcPr>
            <w:tcW w:w="324" w:type="pct"/>
            <w:shd w:val="clear" w:color="auto" w:fill="auto"/>
          </w:tcPr>
          <w:p w14:paraId="310DC097" w14:textId="77777777" w:rsidR="009F022C" w:rsidRPr="009F369A" w:rsidRDefault="009F022C" w:rsidP="008852B7">
            <w:pPr>
              <w:rPr>
                <w:rFonts w:ascii="Times New Roman" w:hAnsi="Times New Roman" w:cs="Times New Roman"/>
              </w:rPr>
            </w:pPr>
          </w:p>
        </w:tc>
        <w:tc>
          <w:tcPr>
            <w:tcW w:w="2638" w:type="pct"/>
            <w:gridSpan w:val="2"/>
            <w:vMerge/>
            <w:shd w:val="clear" w:color="auto" w:fill="auto"/>
          </w:tcPr>
          <w:p w14:paraId="77A21CDF" w14:textId="77777777" w:rsidR="009F022C" w:rsidRPr="00142B7F" w:rsidRDefault="009F022C" w:rsidP="008852B7">
            <w:pPr>
              <w:rPr>
                <w:rFonts w:ascii="Times New Roman" w:hAnsi="Times New Roman" w:cs="Times New Roman"/>
                <w:b/>
              </w:rPr>
            </w:pPr>
          </w:p>
        </w:tc>
      </w:tr>
      <w:tr w:rsidR="003F2430" w:rsidRPr="009F369A" w14:paraId="0244C061" w14:textId="77777777" w:rsidTr="00973A29">
        <w:trPr>
          <w:cantSplit/>
          <w:trHeight w:val="296"/>
        </w:trPr>
        <w:tc>
          <w:tcPr>
            <w:tcW w:w="5000" w:type="pct"/>
            <w:gridSpan w:val="6"/>
          </w:tcPr>
          <w:p w14:paraId="5CDF6C25" w14:textId="77777777" w:rsidR="003F2430" w:rsidRPr="00124275" w:rsidRDefault="003F2430" w:rsidP="00973A29">
            <w:pPr>
              <w:jc w:val="center"/>
              <w:rPr>
                <w:rFonts w:ascii="Times New Roman" w:hAnsi="Times New Roman" w:cs="Times New Roman"/>
                <w:b/>
              </w:rPr>
            </w:pPr>
            <w:r>
              <w:rPr>
                <w:rFonts w:ascii="Times New Roman" w:hAnsi="Times New Roman" w:cs="Times New Roman"/>
                <w:b/>
              </w:rPr>
              <w:lastRenderedPageBreak/>
              <w:t>CCSSM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4C680E">
              <w:rPr>
                <w:rFonts w:ascii="Times New Roman" w:hAnsi="Times New Roman" w:cs="Times New Roman"/>
                <w:b/>
              </w:rPr>
              <w:t xml:space="preserve">Reasoning with Equations and Inequalities </w:t>
            </w:r>
            <w:r w:rsidRPr="001914B2">
              <w:rPr>
                <w:rFonts w:ascii="Times New Roman" w:hAnsi="Times New Roman" w:cs="Times New Roman"/>
                <w:b/>
              </w:rPr>
              <w:t>in Grades 9-12</w:t>
            </w:r>
          </w:p>
        </w:tc>
      </w:tr>
      <w:tr w:rsidR="009F022C" w:rsidRPr="009F369A" w14:paraId="4A47A740" w14:textId="77777777" w:rsidTr="00973A29">
        <w:trPr>
          <w:cantSplit/>
          <w:trHeight w:val="296"/>
        </w:trPr>
        <w:tc>
          <w:tcPr>
            <w:tcW w:w="2421" w:type="pct"/>
            <w:gridSpan w:val="5"/>
          </w:tcPr>
          <w:p w14:paraId="22950329" w14:textId="77777777" w:rsidR="009F022C" w:rsidRPr="00124275" w:rsidRDefault="009F022C" w:rsidP="008852B7">
            <w:pPr>
              <w:rPr>
                <w:rFonts w:ascii="Times New Roman" w:hAnsi="Times New Roman" w:cs="Times New Roman"/>
                <w:b/>
              </w:rPr>
            </w:pPr>
            <w:r w:rsidRPr="00124275">
              <w:rPr>
                <w:rFonts w:ascii="Times New Roman" w:hAnsi="Times New Roman" w:cs="Times New Roman"/>
                <w:b/>
              </w:rPr>
              <w:t>Overall Impressions:</w:t>
            </w:r>
          </w:p>
          <w:p w14:paraId="49A6FF08" w14:textId="77777777" w:rsidR="009F022C" w:rsidRPr="00750D08" w:rsidRDefault="009F022C" w:rsidP="00743A00">
            <w:pPr>
              <w:pStyle w:val="ListParagraph"/>
              <w:numPr>
                <w:ilvl w:val="0"/>
                <w:numId w:val="19"/>
              </w:numPr>
              <w:tabs>
                <w:tab w:val="clear" w:pos="720"/>
              </w:tabs>
              <w:ind w:left="252" w:hanging="252"/>
              <w:rPr>
                <w:rFonts w:ascii="Times New Roman" w:hAnsi="Times New Roman" w:cs="Times New Roman"/>
              </w:rPr>
            </w:pPr>
            <w:r w:rsidRPr="00750D08">
              <w:rPr>
                <w:rFonts w:ascii="Times New Roman" w:hAnsi="Times New Roman" w:cs="Times New Roman"/>
              </w:rPr>
              <w:t xml:space="preserve">What are your overall impressions of the curriculum materials examined? </w:t>
            </w:r>
          </w:p>
          <w:p w14:paraId="2692BD29" w14:textId="77777777" w:rsidR="009F022C" w:rsidRPr="00750D08" w:rsidRDefault="009F022C" w:rsidP="00743A00">
            <w:pPr>
              <w:pStyle w:val="ListParagraph"/>
              <w:numPr>
                <w:ilvl w:val="0"/>
                <w:numId w:val="19"/>
              </w:numPr>
              <w:tabs>
                <w:tab w:val="clear" w:pos="720"/>
              </w:tabs>
              <w:ind w:left="252" w:hanging="252"/>
              <w:rPr>
                <w:rFonts w:ascii="Times New Roman" w:hAnsi="Times New Roman" w:cs="Times New Roman"/>
              </w:rPr>
            </w:pPr>
            <w:r w:rsidRPr="00750D08">
              <w:rPr>
                <w:rFonts w:ascii="Times New Roman" w:hAnsi="Times New Roman" w:cs="Times New Roman"/>
              </w:rPr>
              <w:t>What are the strengths and weaknesses of the materials you examined?</w:t>
            </w:r>
          </w:p>
          <w:p w14:paraId="666F8CE8" w14:textId="77777777" w:rsidR="009F022C" w:rsidRPr="00124275" w:rsidRDefault="009F022C" w:rsidP="008852B7">
            <w:pPr>
              <w:rPr>
                <w:rFonts w:ascii="Times New Roman" w:hAnsi="Times New Roman" w:cs="Times New Roman"/>
              </w:rPr>
            </w:pPr>
          </w:p>
          <w:p w14:paraId="607D9744" w14:textId="77777777" w:rsidR="00750D08" w:rsidRPr="00750D08" w:rsidRDefault="009F022C" w:rsidP="00750D08">
            <w:pPr>
              <w:rPr>
                <w:rFonts w:ascii="Times New Roman" w:hAnsi="Times New Roman" w:cs="Times New Roman"/>
              </w:rPr>
            </w:pPr>
            <w:r w:rsidRPr="00124275">
              <w:rPr>
                <w:rFonts w:ascii="Times New Roman" w:hAnsi="Times New Roman" w:cs="Times New Roman"/>
                <w:b/>
              </w:rPr>
              <w:t>Standards Alignment:</w:t>
            </w:r>
          </w:p>
          <w:p w14:paraId="4D20F6A0" w14:textId="77777777" w:rsidR="009F022C" w:rsidRPr="00750D08" w:rsidRDefault="009F022C" w:rsidP="00743A00">
            <w:pPr>
              <w:pStyle w:val="ListParagraph"/>
              <w:numPr>
                <w:ilvl w:val="0"/>
                <w:numId w:val="19"/>
              </w:numPr>
              <w:tabs>
                <w:tab w:val="clear" w:pos="720"/>
              </w:tabs>
              <w:ind w:left="342" w:hanging="342"/>
              <w:rPr>
                <w:rFonts w:ascii="Times New Roman" w:hAnsi="Times New Roman" w:cs="Times New Roman"/>
                <w:b/>
              </w:rPr>
            </w:pPr>
            <w:r w:rsidRPr="00750D08">
              <w:rPr>
                <w:rFonts w:ascii="Times New Roman" w:hAnsi="Times New Roman" w:cs="Times New Roman"/>
              </w:rPr>
              <w:t xml:space="preserve">Have you identified gaps within this domain? What are they? If so, can these gaps be realistically addressed through supplementation? </w:t>
            </w:r>
          </w:p>
          <w:p w14:paraId="04A239B0" w14:textId="77777777" w:rsidR="009F022C" w:rsidRPr="00750D08" w:rsidRDefault="009F022C" w:rsidP="00743A00">
            <w:pPr>
              <w:pStyle w:val="ListParagraph"/>
              <w:numPr>
                <w:ilvl w:val="0"/>
                <w:numId w:val="19"/>
              </w:numPr>
              <w:tabs>
                <w:tab w:val="clear" w:pos="720"/>
              </w:tabs>
              <w:ind w:left="342" w:hanging="342"/>
              <w:rPr>
                <w:rFonts w:ascii="Times New Roman" w:hAnsi="Times New Roman" w:cs="Times New Roman"/>
              </w:rPr>
            </w:pPr>
            <w:r w:rsidRPr="00750D08">
              <w:rPr>
                <w:rFonts w:ascii="Times New Roman" w:hAnsi="Times New Roman" w:cs="Times New Roman"/>
              </w:rPr>
              <w:t xml:space="preserve">Within grade levels, do the curriculum materials provide sufficient experiences to support student learning within this standard?  </w:t>
            </w:r>
          </w:p>
          <w:p w14:paraId="5E8BB515" w14:textId="77777777" w:rsidR="009F022C" w:rsidRPr="00750D08" w:rsidRDefault="009F022C" w:rsidP="00743A00">
            <w:pPr>
              <w:pStyle w:val="ListParagraph"/>
              <w:numPr>
                <w:ilvl w:val="0"/>
                <w:numId w:val="19"/>
              </w:numPr>
              <w:tabs>
                <w:tab w:val="clear" w:pos="720"/>
              </w:tabs>
              <w:ind w:left="342" w:hanging="342"/>
              <w:rPr>
                <w:rFonts w:ascii="Times New Roman" w:hAnsi="Times New Roman" w:cs="Times New Roman"/>
              </w:rPr>
            </w:pPr>
            <w:r w:rsidRPr="00750D08">
              <w:rPr>
                <w:rFonts w:ascii="Times New Roman" w:hAnsi="Times New Roman" w:cs="Times New Roman"/>
              </w:rPr>
              <w:t>Within this domain, is the treatment of the content across grade levels consistent with the progression within the Standards?</w:t>
            </w:r>
          </w:p>
        </w:tc>
        <w:tc>
          <w:tcPr>
            <w:tcW w:w="2579" w:type="pct"/>
          </w:tcPr>
          <w:p w14:paraId="30AEBD8C" w14:textId="77777777" w:rsidR="009F022C" w:rsidRPr="00124275" w:rsidRDefault="009F022C" w:rsidP="008852B7">
            <w:pPr>
              <w:rPr>
                <w:rFonts w:ascii="Times New Roman" w:hAnsi="Times New Roman" w:cs="Times New Roman"/>
                <w:b/>
              </w:rPr>
            </w:pPr>
            <w:r w:rsidRPr="00124275">
              <w:rPr>
                <w:rFonts w:ascii="Times New Roman" w:hAnsi="Times New Roman" w:cs="Times New Roman"/>
                <w:b/>
              </w:rPr>
              <w:t>Balance between Mathematical Understanding and Procedural Skill</w:t>
            </w:r>
            <w:r w:rsidR="00835CE3">
              <w:rPr>
                <w:rFonts w:ascii="Times New Roman" w:hAnsi="Times New Roman" w:cs="Times New Roman"/>
                <w:b/>
              </w:rPr>
              <w:t>s</w:t>
            </w:r>
          </w:p>
          <w:p w14:paraId="3AAA724F" w14:textId="77777777" w:rsidR="009F022C" w:rsidRPr="00750D08" w:rsidRDefault="009F022C" w:rsidP="00743A00">
            <w:pPr>
              <w:pStyle w:val="ListParagraph"/>
              <w:numPr>
                <w:ilvl w:val="0"/>
                <w:numId w:val="19"/>
              </w:numPr>
              <w:tabs>
                <w:tab w:val="clear" w:pos="720"/>
              </w:tabs>
              <w:ind w:left="382" w:hanging="382"/>
              <w:rPr>
                <w:rFonts w:ascii="Times New Roman" w:hAnsi="Times New Roman" w:cs="Times New Roman"/>
              </w:rPr>
            </w:pPr>
            <w:r w:rsidRPr="00750D08">
              <w:rPr>
                <w:rFonts w:ascii="Times New Roman" w:hAnsi="Times New Roman" w:cs="Times New Roman"/>
              </w:rPr>
              <w:t>Do the curriculum materials support the development of students’ mathematical understanding?</w:t>
            </w:r>
          </w:p>
          <w:p w14:paraId="37F0215C" w14:textId="77777777" w:rsidR="009F022C" w:rsidRPr="00124275" w:rsidRDefault="009F022C" w:rsidP="00743A00">
            <w:pPr>
              <w:pStyle w:val="ListParagraph"/>
              <w:numPr>
                <w:ilvl w:val="0"/>
                <w:numId w:val="19"/>
              </w:numPr>
              <w:tabs>
                <w:tab w:val="clear" w:pos="720"/>
              </w:tabs>
              <w:ind w:left="382" w:hanging="382"/>
              <w:rPr>
                <w:rFonts w:ascii="Times New Roman" w:hAnsi="Times New Roman" w:cs="Times New Roman"/>
              </w:rPr>
            </w:pPr>
            <w:r w:rsidRPr="00124275">
              <w:rPr>
                <w:rFonts w:ascii="Times New Roman" w:hAnsi="Times New Roman" w:cs="Times New Roman"/>
              </w:rPr>
              <w:t xml:space="preserve">Do the curriculum materials support the development of students’ proficiency with procedural skills? </w:t>
            </w:r>
          </w:p>
          <w:p w14:paraId="123C860A" w14:textId="77777777" w:rsidR="009F022C" w:rsidRPr="00124275" w:rsidRDefault="009F022C" w:rsidP="00743A00">
            <w:pPr>
              <w:pStyle w:val="ListParagraph"/>
              <w:numPr>
                <w:ilvl w:val="0"/>
                <w:numId w:val="19"/>
              </w:numPr>
              <w:tabs>
                <w:tab w:val="clear" w:pos="720"/>
              </w:tabs>
              <w:ind w:left="382" w:hanging="382"/>
              <w:rPr>
                <w:rFonts w:ascii="Times New Roman" w:hAnsi="Times New Roman" w:cs="Times New Roman"/>
              </w:rPr>
            </w:pPr>
            <w:r w:rsidRPr="00124275">
              <w:rPr>
                <w:rFonts w:ascii="Times New Roman" w:hAnsi="Times New Roman" w:cs="Times New Roman"/>
              </w:rPr>
              <w:t>Do the curriculum materials assist students in building connections between mathematical understanding and procedural skill</w:t>
            </w:r>
            <w:r w:rsidR="00835CE3">
              <w:rPr>
                <w:rFonts w:ascii="Times New Roman" w:hAnsi="Times New Roman" w:cs="Times New Roman"/>
              </w:rPr>
              <w:t>s</w:t>
            </w:r>
            <w:r w:rsidRPr="00124275">
              <w:rPr>
                <w:rFonts w:ascii="Times New Roman" w:hAnsi="Times New Roman" w:cs="Times New Roman"/>
              </w:rPr>
              <w:t>?</w:t>
            </w:r>
          </w:p>
          <w:p w14:paraId="36EEE947" w14:textId="77777777" w:rsidR="009F022C" w:rsidRPr="00124275" w:rsidRDefault="009F022C" w:rsidP="00743A00">
            <w:pPr>
              <w:pStyle w:val="ListParagraph"/>
              <w:numPr>
                <w:ilvl w:val="0"/>
                <w:numId w:val="19"/>
              </w:numPr>
              <w:tabs>
                <w:tab w:val="clear" w:pos="720"/>
              </w:tabs>
              <w:ind w:left="382" w:hanging="382"/>
              <w:rPr>
                <w:rFonts w:ascii="Times New Roman" w:hAnsi="Times New Roman" w:cs="Times New Roman"/>
              </w:rPr>
            </w:pPr>
            <w:r w:rsidRPr="00124275">
              <w:rPr>
                <w:rFonts w:ascii="Times New Roman" w:hAnsi="Times New Roman" w:cs="Times New Roman"/>
              </w:rPr>
              <w:t>To what extent do the curriculum materials provide a balanced focus on mathematical understanding and procedural skill</w:t>
            </w:r>
            <w:r w:rsidR="00835CE3">
              <w:rPr>
                <w:rFonts w:ascii="Times New Roman" w:hAnsi="Times New Roman" w:cs="Times New Roman"/>
              </w:rPr>
              <w:t>s</w:t>
            </w:r>
            <w:r w:rsidRPr="00124275">
              <w:rPr>
                <w:rFonts w:ascii="Times New Roman" w:hAnsi="Times New Roman" w:cs="Times New Roman"/>
              </w:rPr>
              <w:t xml:space="preserve">?  </w:t>
            </w:r>
          </w:p>
          <w:p w14:paraId="067812C0" w14:textId="77777777" w:rsidR="009F022C" w:rsidRPr="00124275" w:rsidRDefault="009F022C" w:rsidP="00743A00">
            <w:pPr>
              <w:pStyle w:val="ListParagraph"/>
              <w:numPr>
                <w:ilvl w:val="0"/>
                <w:numId w:val="19"/>
              </w:numPr>
              <w:tabs>
                <w:tab w:val="clear" w:pos="720"/>
              </w:tabs>
              <w:ind w:left="382" w:hanging="382"/>
              <w:rPr>
                <w:rFonts w:ascii="Times New Roman" w:hAnsi="Times New Roman" w:cs="Times New Roman"/>
              </w:rPr>
            </w:pPr>
            <w:r w:rsidRPr="00124275">
              <w:rPr>
                <w:rFonts w:ascii="Times New Roman" w:hAnsi="Times New Roman" w:cs="Times New Roman"/>
              </w:rPr>
              <w:t>Do student activities build on each other within and across grades in a logical way that supports mathematical understanding and procedural skill</w:t>
            </w:r>
            <w:r w:rsidR="00835CE3">
              <w:rPr>
                <w:rFonts w:ascii="Times New Roman" w:hAnsi="Times New Roman" w:cs="Times New Roman"/>
              </w:rPr>
              <w:t>s</w:t>
            </w:r>
            <w:r w:rsidRPr="00124275">
              <w:rPr>
                <w:rFonts w:ascii="Times New Roman" w:hAnsi="Times New Roman" w:cs="Times New Roman"/>
              </w:rPr>
              <w:t>?</w:t>
            </w:r>
          </w:p>
          <w:p w14:paraId="47740DF1" w14:textId="77777777" w:rsidR="009F022C" w:rsidRPr="00124275" w:rsidRDefault="009F022C" w:rsidP="008852B7">
            <w:pPr>
              <w:rPr>
                <w:rFonts w:ascii="Times New Roman" w:hAnsi="Times New Roman" w:cs="Times New Roman"/>
              </w:rPr>
            </w:pPr>
          </w:p>
        </w:tc>
      </w:tr>
    </w:tbl>
    <w:p w14:paraId="39E80DC7" w14:textId="77777777" w:rsidR="009F022C" w:rsidRPr="001914B2" w:rsidRDefault="009F022C" w:rsidP="009F022C">
      <w:pPr>
        <w:rPr>
          <w:rFonts w:ascii="Times New Roman" w:hAnsi="Times New Roman" w:cs="Times New Roman"/>
        </w:rPr>
      </w:pPr>
    </w:p>
    <w:p w14:paraId="166568BB" w14:textId="77777777" w:rsidR="00E708B5" w:rsidRDefault="00E708B5">
      <w:pPr>
        <w:rPr>
          <w:rFonts w:ascii="Times New Roman" w:hAnsi="Times New Roman" w:cs="Times New Roman"/>
          <w:sz w:val="28"/>
          <w:szCs w:val="28"/>
        </w:rPr>
      </w:pPr>
      <w:r>
        <w:rPr>
          <w:rFonts w:ascii="Times New Roman" w:hAnsi="Times New Roman" w:cs="Times New Roman"/>
          <w:sz w:val="28"/>
          <w:szCs w:val="28"/>
        </w:rPr>
        <w:br w:type="page"/>
      </w:r>
    </w:p>
    <w:tbl>
      <w:tblPr>
        <w:tblStyle w:val="TableGrid"/>
        <w:tblpPr w:leftFromText="180" w:rightFromText="180" w:vertAnchor="text" w:horzAnchor="margin" w:tblpXSpec="center" w:tblpY="-211"/>
        <w:tblW w:w="15048" w:type="dxa"/>
        <w:jc w:val="center"/>
        <w:tblLayout w:type="fixed"/>
        <w:tblLook w:val="0600" w:firstRow="0" w:lastRow="0" w:firstColumn="0" w:lastColumn="0" w:noHBand="1" w:noVBand="1"/>
      </w:tblPr>
      <w:tblGrid>
        <w:gridCol w:w="4968"/>
        <w:gridCol w:w="810"/>
        <w:gridCol w:w="903"/>
        <w:gridCol w:w="888"/>
        <w:gridCol w:w="15"/>
        <w:gridCol w:w="7464"/>
      </w:tblGrid>
      <w:tr w:rsidR="00E708B5" w:rsidRPr="001914B2" w14:paraId="12ACE953" w14:textId="77777777" w:rsidTr="00E708B5">
        <w:trPr>
          <w:cantSplit/>
          <w:jc w:val="center"/>
        </w:trPr>
        <w:tc>
          <w:tcPr>
            <w:tcW w:w="5000" w:type="pct"/>
            <w:gridSpan w:val="6"/>
          </w:tcPr>
          <w:p w14:paraId="4B6F94D1" w14:textId="77777777" w:rsidR="00E708B5" w:rsidRPr="00F26223" w:rsidRDefault="00E708B5" w:rsidP="00353FE2">
            <w:pPr>
              <w:jc w:val="center"/>
              <w:rPr>
                <w:rFonts w:ascii="Times New Roman" w:hAnsi="Times New Roman" w:cs="Times New Roman"/>
                <w:b/>
                <w:sz w:val="20"/>
                <w:szCs w:val="20"/>
              </w:rPr>
            </w:pPr>
            <w:r>
              <w:rPr>
                <w:rFonts w:ascii="Times New Roman" w:hAnsi="Times New Roman" w:cs="Times New Roman"/>
                <w:b/>
              </w:rPr>
              <w:lastRenderedPageBreak/>
              <w:t>CCSSM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Pr>
                <w:rFonts w:ascii="Times New Roman" w:hAnsi="Times New Roman" w:cs="Times New Roman"/>
                <w:b/>
              </w:rPr>
              <w:t xml:space="preserve"> Geometric Measurement and Dimension; Modeling with Geometry</w:t>
            </w:r>
            <w:r w:rsidRPr="004C680E">
              <w:rPr>
                <w:rFonts w:ascii="Times New Roman" w:hAnsi="Times New Roman" w:cs="Times New Roman"/>
                <w:b/>
              </w:rPr>
              <w:t xml:space="preserve"> </w:t>
            </w:r>
            <w:r w:rsidRPr="001914B2">
              <w:rPr>
                <w:rFonts w:ascii="Times New Roman" w:hAnsi="Times New Roman" w:cs="Times New Roman"/>
                <w:b/>
              </w:rPr>
              <w:t>in Grades 9-12</w:t>
            </w:r>
          </w:p>
        </w:tc>
      </w:tr>
      <w:tr w:rsidR="00E708B5" w:rsidRPr="001914B2" w14:paraId="69613C2E" w14:textId="77777777" w:rsidTr="00E708B5">
        <w:trPr>
          <w:cantSplit/>
          <w:jc w:val="center"/>
        </w:trPr>
        <w:tc>
          <w:tcPr>
            <w:tcW w:w="5000" w:type="pct"/>
            <w:gridSpan w:val="6"/>
          </w:tcPr>
          <w:p w14:paraId="0E7FCF00" w14:textId="77777777" w:rsidR="00E708B5" w:rsidRPr="00E708B5" w:rsidRDefault="00E708B5" w:rsidP="00353FE2">
            <w:pPr>
              <w:rPr>
                <w:rFonts w:ascii="Times New Roman" w:hAnsi="Times New Roman" w:cs="Times New Roman"/>
                <w:sz w:val="22"/>
                <w:szCs w:val="22"/>
              </w:rPr>
            </w:pPr>
          </w:p>
          <w:p w14:paraId="5834EF2B" w14:textId="77777777" w:rsidR="00E708B5" w:rsidRPr="00E708B5" w:rsidRDefault="00E708B5" w:rsidP="00353FE2">
            <w:pPr>
              <w:rPr>
                <w:rFonts w:ascii="Times New Roman" w:hAnsi="Times New Roman" w:cs="Times New Roman"/>
                <w:sz w:val="22"/>
                <w:szCs w:val="22"/>
              </w:rPr>
            </w:pPr>
            <w:r w:rsidRPr="00E708B5">
              <w:rPr>
                <w:rFonts w:ascii="Times New Roman" w:hAnsi="Times New Roman" w:cs="Times New Roman"/>
                <w:sz w:val="22"/>
                <w:szCs w:val="22"/>
              </w:rPr>
              <w:t>Name of Reviewer _____________________________________________ School/District ____________________________ Date ___________</w:t>
            </w:r>
          </w:p>
          <w:p w14:paraId="01C818FF" w14:textId="77777777" w:rsidR="00E708B5" w:rsidRPr="00E708B5" w:rsidRDefault="00E708B5" w:rsidP="00353FE2">
            <w:pPr>
              <w:rPr>
                <w:rFonts w:ascii="Times New Roman" w:hAnsi="Times New Roman" w:cs="Times New Roman"/>
                <w:sz w:val="22"/>
                <w:szCs w:val="22"/>
              </w:rPr>
            </w:pPr>
          </w:p>
          <w:p w14:paraId="74738FFA" w14:textId="77777777" w:rsidR="00E708B5" w:rsidRPr="00E708B5" w:rsidRDefault="00E708B5" w:rsidP="00353FE2">
            <w:pPr>
              <w:rPr>
                <w:rFonts w:ascii="Times New Roman" w:hAnsi="Times New Roman" w:cs="Times New Roman"/>
                <w:sz w:val="22"/>
                <w:szCs w:val="22"/>
              </w:rPr>
            </w:pPr>
            <w:r w:rsidRPr="00E708B5">
              <w:rPr>
                <w:rFonts w:ascii="Times New Roman" w:hAnsi="Times New Roman" w:cs="Times New Roman"/>
                <w:sz w:val="22"/>
                <w:szCs w:val="22"/>
              </w:rPr>
              <w:t>Name of Curriculum Materials __________________________________________  Publication Date ___________  Course(s) ________________</w:t>
            </w:r>
          </w:p>
          <w:p w14:paraId="10676382" w14:textId="77777777" w:rsidR="00E708B5" w:rsidRPr="00E708B5" w:rsidRDefault="00E708B5" w:rsidP="00353FE2">
            <w:pPr>
              <w:rPr>
                <w:rFonts w:ascii="Times New Roman" w:hAnsi="Times New Roman" w:cs="Times New Roman"/>
                <w:b/>
                <w:sz w:val="16"/>
                <w:szCs w:val="16"/>
              </w:rPr>
            </w:pPr>
          </w:p>
        </w:tc>
      </w:tr>
      <w:tr w:rsidR="00E708B5" w:rsidRPr="001914B2" w14:paraId="1177E8F1" w14:textId="77777777" w:rsidTr="00E708B5">
        <w:trPr>
          <w:cantSplit/>
          <w:jc w:val="center"/>
        </w:trPr>
        <w:tc>
          <w:tcPr>
            <w:tcW w:w="2520" w:type="pct"/>
            <w:gridSpan w:val="5"/>
          </w:tcPr>
          <w:p w14:paraId="524E9544" w14:textId="77777777" w:rsidR="00E708B5" w:rsidRPr="00E6452C" w:rsidRDefault="00E708B5" w:rsidP="00353FE2">
            <w:pPr>
              <w:ind w:left="252" w:hanging="252"/>
              <w:rPr>
                <w:rFonts w:ascii="Times New Roman" w:hAnsi="Times New Roman" w:cs="Times New Roman"/>
                <w:sz w:val="18"/>
                <w:szCs w:val="18"/>
              </w:rPr>
            </w:pPr>
            <w:r w:rsidRPr="00E6452C">
              <w:rPr>
                <w:rFonts w:ascii="Times New Roman" w:hAnsi="Times New Roman" w:cs="Times New Roman"/>
                <w:b/>
                <w:sz w:val="18"/>
                <w:szCs w:val="18"/>
              </w:rPr>
              <w:t>Content Coverage Rubric</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Cont</w:t>
            </w:r>
            <w:proofErr w:type="spellEnd"/>
            <w:r>
              <w:rPr>
                <w:rFonts w:ascii="Times New Roman" w:hAnsi="Times New Roman" w:cs="Times New Roman"/>
                <w:b/>
                <w:sz w:val="18"/>
                <w:szCs w:val="18"/>
              </w:rPr>
              <w:t>)</w:t>
            </w:r>
            <w:r w:rsidRPr="00E6452C">
              <w:rPr>
                <w:rFonts w:ascii="Times New Roman" w:hAnsi="Times New Roman" w:cs="Times New Roman"/>
                <w:sz w:val="18"/>
                <w:szCs w:val="18"/>
              </w:rPr>
              <w:t>:</w:t>
            </w:r>
          </w:p>
          <w:p w14:paraId="2BC12267" w14:textId="77777777" w:rsidR="00E708B5" w:rsidRPr="00E6452C" w:rsidRDefault="00E708B5" w:rsidP="00353FE2">
            <w:pPr>
              <w:ind w:left="450" w:hanging="360"/>
              <w:rPr>
                <w:rFonts w:ascii="Times New Roman" w:hAnsi="Times New Roman" w:cs="Times New Roman"/>
                <w:sz w:val="18"/>
                <w:szCs w:val="18"/>
              </w:rPr>
            </w:pPr>
            <w:r w:rsidRPr="00E6452C">
              <w:rPr>
                <w:rFonts w:ascii="Times New Roman" w:hAnsi="Times New Roman" w:cs="Times New Roman"/>
                <w:sz w:val="18"/>
                <w:szCs w:val="18"/>
              </w:rPr>
              <w:t>Not Found (N) -The mathematics content was not found.</w:t>
            </w:r>
          </w:p>
          <w:p w14:paraId="2B5194F3" w14:textId="77777777" w:rsidR="00E708B5" w:rsidRPr="00E6452C" w:rsidRDefault="00E708B5" w:rsidP="00353FE2">
            <w:pPr>
              <w:ind w:left="450" w:hanging="360"/>
              <w:rPr>
                <w:rFonts w:ascii="Times New Roman" w:hAnsi="Times New Roman" w:cs="Times New Roman"/>
                <w:sz w:val="18"/>
                <w:szCs w:val="18"/>
              </w:rPr>
            </w:pPr>
            <w:r w:rsidRPr="00E6452C">
              <w:rPr>
                <w:rFonts w:ascii="Times New Roman" w:hAnsi="Times New Roman" w:cs="Times New Roman"/>
                <w:sz w:val="18"/>
                <w:szCs w:val="18"/>
              </w:rPr>
              <w:t>Low (L) -</w:t>
            </w:r>
            <w:r w:rsidRPr="00E6452C" w:rsidDel="00C352E2">
              <w:rPr>
                <w:rFonts w:ascii="Times New Roman" w:hAnsi="Times New Roman" w:cs="Times New Roman"/>
                <w:sz w:val="18"/>
                <w:szCs w:val="18"/>
              </w:rPr>
              <w:t xml:space="preserve"> </w:t>
            </w:r>
            <w:r w:rsidRPr="00E6452C">
              <w:rPr>
                <w:rFonts w:ascii="Times New Roman" w:hAnsi="Times New Roman" w:cs="Times New Roman"/>
                <w:sz w:val="18"/>
                <w:szCs w:val="18"/>
              </w:rPr>
              <w:t xml:space="preserve">Major gaps in the mathematics content were found. </w:t>
            </w:r>
          </w:p>
          <w:p w14:paraId="73CBE559" w14:textId="77777777" w:rsidR="00E708B5" w:rsidRPr="00E6452C" w:rsidRDefault="00E708B5" w:rsidP="00353FE2">
            <w:pPr>
              <w:ind w:left="450" w:hanging="360"/>
              <w:rPr>
                <w:rFonts w:ascii="Times New Roman" w:hAnsi="Times New Roman" w:cs="Times New Roman"/>
                <w:sz w:val="18"/>
                <w:szCs w:val="18"/>
              </w:rPr>
            </w:pPr>
            <w:r w:rsidRPr="00E6452C">
              <w:rPr>
                <w:rFonts w:ascii="Times New Roman" w:hAnsi="Times New Roman" w:cs="Times New Roman"/>
                <w:sz w:val="18"/>
                <w:szCs w:val="18"/>
              </w:rPr>
              <w:t>Marginal (M) -Gaps in the content, as described in the Standards, were found and these gaps may not be easily filled.</w:t>
            </w:r>
          </w:p>
          <w:p w14:paraId="702A7493" w14:textId="77777777" w:rsidR="00E708B5" w:rsidRPr="00E6452C" w:rsidRDefault="00E708B5" w:rsidP="00353FE2">
            <w:pPr>
              <w:ind w:left="450" w:hanging="360"/>
              <w:rPr>
                <w:rFonts w:ascii="Times New Roman" w:hAnsi="Times New Roman" w:cs="Times New Roman"/>
                <w:sz w:val="18"/>
                <w:szCs w:val="18"/>
              </w:rPr>
            </w:pPr>
            <w:r w:rsidRPr="00E6452C">
              <w:rPr>
                <w:rFonts w:ascii="Times New Roman" w:hAnsi="Times New Roman" w:cs="Times New Roman"/>
                <w:sz w:val="18"/>
                <w:szCs w:val="18"/>
              </w:rPr>
              <w:t>Acceptable (A)-Few gaps in the content, as described in the Standards, were found and these gaps may be easily filled.</w:t>
            </w:r>
          </w:p>
          <w:p w14:paraId="27C72550" w14:textId="77777777" w:rsidR="00E708B5" w:rsidRPr="00E6452C" w:rsidRDefault="00E708B5" w:rsidP="00353FE2">
            <w:pPr>
              <w:ind w:left="450" w:hanging="360"/>
              <w:rPr>
                <w:rFonts w:ascii="Times New Roman" w:hAnsi="Times New Roman" w:cs="Times New Roman"/>
              </w:rPr>
            </w:pPr>
            <w:r>
              <w:rPr>
                <w:rFonts w:ascii="Times New Roman" w:hAnsi="Times New Roman" w:cs="Times New Roman"/>
                <w:sz w:val="18"/>
                <w:szCs w:val="18"/>
              </w:rPr>
              <w:t>High (H)-The content was fully formed as described in the standards</w:t>
            </w:r>
            <w:r w:rsidRPr="00E6452C">
              <w:rPr>
                <w:rFonts w:ascii="Times New Roman" w:hAnsi="Times New Roman" w:cs="Times New Roman"/>
                <w:sz w:val="18"/>
                <w:szCs w:val="18"/>
              </w:rPr>
              <w:t>.</w:t>
            </w:r>
          </w:p>
        </w:tc>
        <w:tc>
          <w:tcPr>
            <w:tcW w:w="2480" w:type="pct"/>
          </w:tcPr>
          <w:p w14:paraId="1DEF35EC" w14:textId="77777777" w:rsidR="00E708B5" w:rsidRPr="00E6452C" w:rsidRDefault="00E708B5" w:rsidP="00353FE2">
            <w:pPr>
              <w:rPr>
                <w:rFonts w:ascii="Times New Roman" w:hAnsi="Times New Roman" w:cs="Times New Roman"/>
                <w:b/>
                <w:sz w:val="18"/>
                <w:szCs w:val="18"/>
              </w:rPr>
            </w:pPr>
            <w:r w:rsidRPr="00E6452C">
              <w:rPr>
                <w:rFonts w:ascii="Times New Roman" w:hAnsi="Times New Roman" w:cs="Times New Roman"/>
                <w:b/>
                <w:sz w:val="18"/>
                <w:szCs w:val="18"/>
              </w:rPr>
              <w:t>Balance of Mathematical Understanding and Procedural Skills Rubric</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Bal</w:t>
            </w:r>
            <w:proofErr w:type="spellEnd"/>
            <w:r>
              <w:rPr>
                <w:rFonts w:ascii="Times New Roman" w:hAnsi="Times New Roman" w:cs="Times New Roman"/>
                <w:b/>
                <w:sz w:val="18"/>
                <w:szCs w:val="18"/>
              </w:rPr>
              <w:t>)</w:t>
            </w:r>
            <w:r w:rsidRPr="00E6452C">
              <w:rPr>
                <w:rFonts w:ascii="Times New Roman" w:hAnsi="Times New Roman" w:cs="Times New Roman"/>
                <w:b/>
                <w:sz w:val="18"/>
                <w:szCs w:val="18"/>
              </w:rPr>
              <w:t>:</w:t>
            </w:r>
          </w:p>
          <w:p w14:paraId="7CF459A0" w14:textId="77777777" w:rsidR="00E708B5" w:rsidRPr="00E6452C" w:rsidRDefault="00E708B5" w:rsidP="00353FE2">
            <w:pPr>
              <w:ind w:left="481" w:hanging="433"/>
              <w:rPr>
                <w:rFonts w:ascii="Times New Roman" w:hAnsi="Times New Roman" w:cs="Times New Roman"/>
                <w:sz w:val="18"/>
                <w:szCs w:val="18"/>
              </w:rPr>
            </w:pPr>
            <w:r w:rsidRPr="00E6452C">
              <w:rPr>
                <w:rFonts w:ascii="Times New Roman" w:hAnsi="Times New Roman" w:cs="Times New Roman"/>
                <w:sz w:val="18"/>
                <w:szCs w:val="18"/>
              </w:rPr>
              <w:t xml:space="preserve">Not Found (N) -The content was not found. </w:t>
            </w:r>
          </w:p>
          <w:p w14:paraId="451F467C" w14:textId="77777777" w:rsidR="00E708B5" w:rsidRPr="00E6452C" w:rsidRDefault="00E708B5" w:rsidP="00353FE2">
            <w:pPr>
              <w:ind w:left="481" w:hanging="433"/>
              <w:rPr>
                <w:rFonts w:ascii="Times New Roman" w:hAnsi="Times New Roman" w:cs="Times New Roman"/>
                <w:sz w:val="18"/>
                <w:szCs w:val="18"/>
              </w:rPr>
            </w:pPr>
            <w:r w:rsidRPr="00E6452C">
              <w:rPr>
                <w:rFonts w:ascii="Times New Roman" w:hAnsi="Times New Roman" w:cs="Times New Roman"/>
                <w:sz w:val="18"/>
                <w:szCs w:val="18"/>
              </w:rPr>
              <w:t>Low (L)-The content was not developed or developed superficially.</w:t>
            </w:r>
          </w:p>
          <w:p w14:paraId="5BDFEA85" w14:textId="77777777" w:rsidR="00E708B5" w:rsidRPr="00E6452C" w:rsidRDefault="00E708B5" w:rsidP="00353FE2">
            <w:pPr>
              <w:ind w:left="481" w:hanging="433"/>
              <w:rPr>
                <w:rFonts w:ascii="Times New Roman" w:hAnsi="Times New Roman" w:cs="Times New Roman"/>
                <w:sz w:val="18"/>
                <w:szCs w:val="18"/>
              </w:rPr>
            </w:pPr>
            <w:r w:rsidRPr="00E6452C">
              <w:rPr>
                <w:rFonts w:ascii="Times New Roman" w:hAnsi="Times New Roman" w:cs="Times New Roman"/>
                <w:sz w:val="18"/>
                <w:szCs w:val="18"/>
              </w:rPr>
              <w:t>Marginal (M)-The content was found and focused primarily on procedural skill</w:t>
            </w:r>
            <w:r>
              <w:rPr>
                <w:rFonts w:ascii="Times New Roman" w:hAnsi="Times New Roman" w:cs="Times New Roman"/>
                <w:sz w:val="18"/>
                <w:szCs w:val="18"/>
              </w:rPr>
              <w:t>s</w:t>
            </w:r>
            <w:r w:rsidRPr="00E6452C">
              <w:rPr>
                <w:rFonts w:ascii="Times New Roman" w:hAnsi="Times New Roman" w:cs="Times New Roman"/>
                <w:sz w:val="18"/>
                <w:szCs w:val="18"/>
              </w:rPr>
              <w:t xml:space="preserve"> and minimally on mathematical understanding, or ignored procedural skill</w:t>
            </w:r>
            <w:r>
              <w:rPr>
                <w:rFonts w:ascii="Times New Roman" w:hAnsi="Times New Roman" w:cs="Times New Roman"/>
                <w:sz w:val="18"/>
                <w:szCs w:val="18"/>
              </w:rPr>
              <w:t>s</w:t>
            </w:r>
            <w:r w:rsidRPr="00E6452C">
              <w:rPr>
                <w:rFonts w:ascii="Times New Roman" w:hAnsi="Times New Roman" w:cs="Times New Roman"/>
                <w:sz w:val="18"/>
                <w:szCs w:val="18"/>
              </w:rPr>
              <w:t>.</w:t>
            </w:r>
          </w:p>
          <w:p w14:paraId="3834EA9A" w14:textId="77777777" w:rsidR="00E708B5" w:rsidRPr="00E6452C" w:rsidRDefault="00E708B5" w:rsidP="00353FE2">
            <w:pPr>
              <w:ind w:left="481" w:hanging="433"/>
              <w:rPr>
                <w:rFonts w:ascii="Times New Roman" w:hAnsi="Times New Roman" w:cs="Times New Roman"/>
                <w:sz w:val="18"/>
                <w:szCs w:val="18"/>
              </w:rPr>
            </w:pPr>
            <w:r w:rsidRPr="00E6452C">
              <w:rPr>
                <w:rFonts w:ascii="Times New Roman" w:hAnsi="Times New Roman" w:cs="Times New Roman"/>
                <w:sz w:val="18"/>
                <w:szCs w:val="18"/>
              </w:rPr>
              <w:t>Acceptable (A)-The content was developed with a balance of mathematical understanding and procedural skill</w:t>
            </w:r>
            <w:r>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but the connections between the two were not developed.</w:t>
            </w:r>
          </w:p>
          <w:p w14:paraId="6118DA34" w14:textId="77777777" w:rsidR="00E708B5" w:rsidRPr="00E6452C" w:rsidRDefault="00E708B5" w:rsidP="00353FE2">
            <w:pPr>
              <w:ind w:left="481" w:hanging="433"/>
              <w:rPr>
                <w:rFonts w:ascii="Times New Roman" w:hAnsi="Times New Roman" w:cs="Times New Roman"/>
              </w:rPr>
            </w:pPr>
            <w:r w:rsidRPr="00E6452C">
              <w:rPr>
                <w:rFonts w:ascii="Times New Roman" w:hAnsi="Times New Roman" w:cs="Times New Roman"/>
                <w:sz w:val="18"/>
                <w:szCs w:val="18"/>
              </w:rPr>
              <w:t>High (H)-The content was developed with a balance of mathematical understanding and procedural skill</w:t>
            </w:r>
            <w:r>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and the connections between the two were developed.</w:t>
            </w:r>
          </w:p>
        </w:tc>
      </w:tr>
      <w:tr w:rsidR="00E708B5" w:rsidRPr="001914B2" w14:paraId="73C7B8E6" w14:textId="77777777" w:rsidTr="00E708B5">
        <w:trPr>
          <w:cantSplit/>
          <w:jc w:val="center"/>
        </w:trPr>
        <w:tc>
          <w:tcPr>
            <w:tcW w:w="1651" w:type="pct"/>
            <w:vAlign w:val="center"/>
          </w:tcPr>
          <w:p w14:paraId="4030162E" w14:textId="77777777" w:rsidR="00E708B5" w:rsidRPr="00F96A24" w:rsidRDefault="00E708B5" w:rsidP="00353FE2">
            <w:pPr>
              <w:ind w:left="252" w:hanging="252"/>
              <w:jc w:val="center"/>
              <w:rPr>
                <w:rFonts w:ascii="Times New Roman" w:hAnsi="Times New Roman" w:cs="Times New Roman"/>
                <w:b/>
                <w:sz w:val="22"/>
                <w:szCs w:val="22"/>
              </w:rPr>
            </w:pPr>
            <w:r w:rsidRPr="00F96A24">
              <w:rPr>
                <w:rFonts w:ascii="Times New Roman" w:hAnsi="Times New Roman" w:cs="Times New Roman"/>
                <w:b/>
                <w:sz w:val="22"/>
                <w:szCs w:val="22"/>
              </w:rPr>
              <w:t>CCSS Standards Grades 9-12</w:t>
            </w:r>
          </w:p>
        </w:tc>
        <w:tc>
          <w:tcPr>
            <w:tcW w:w="269" w:type="pct"/>
            <w:vAlign w:val="center"/>
          </w:tcPr>
          <w:p w14:paraId="0FCFB822" w14:textId="77777777" w:rsidR="00E708B5" w:rsidRPr="00F96A24" w:rsidRDefault="00E708B5" w:rsidP="00353FE2">
            <w:pPr>
              <w:ind w:right="-79"/>
              <w:jc w:val="center"/>
              <w:rPr>
                <w:rFonts w:ascii="Times New Roman" w:hAnsi="Times New Roman" w:cs="Times New Roman"/>
                <w:b/>
                <w:sz w:val="18"/>
                <w:szCs w:val="18"/>
              </w:rPr>
            </w:pPr>
            <w:r w:rsidRPr="00F96A24">
              <w:rPr>
                <w:rFonts w:ascii="Times New Roman" w:hAnsi="Times New Roman" w:cs="Times New Roman"/>
                <w:b/>
                <w:sz w:val="18"/>
                <w:szCs w:val="18"/>
              </w:rPr>
              <w:t>Chapter pages</w:t>
            </w:r>
          </w:p>
        </w:tc>
        <w:tc>
          <w:tcPr>
            <w:tcW w:w="300" w:type="pct"/>
            <w:vAlign w:val="center"/>
          </w:tcPr>
          <w:p w14:paraId="2ED7A687" w14:textId="77777777" w:rsidR="00E708B5" w:rsidRPr="00F96A24" w:rsidRDefault="00E708B5" w:rsidP="00353FE2">
            <w:pPr>
              <w:jc w:val="center"/>
              <w:rPr>
                <w:rFonts w:ascii="Times New Roman" w:hAnsi="Times New Roman" w:cs="Times New Roman"/>
                <w:b/>
                <w:sz w:val="18"/>
                <w:szCs w:val="18"/>
              </w:rPr>
            </w:pPr>
            <w:proofErr w:type="spellStart"/>
            <w:r w:rsidRPr="00F96A24">
              <w:rPr>
                <w:rFonts w:ascii="Times New Roman" w:hAnsi="Times New Roman" w:cs="Times New Roman"/>
                <w:b/>
                <w:sz w:val="18"/>
                <w:szCs w:val="18"/>
              </w:rPr>
              <w:t>Cont</w:t>
            </w:r>
            <w:proofErr w:type="spellEnd"/>
            <w:r w:rsidRPr="00F96A24">
              <w:rPr>
                <w:rFonts w:ascii="Times New Roman" w:hAnsi="Times New Roman" w:cs="Times New Roman"/>
                <w:b/>
                <w:sz w:val="18"/>
                <w:szCs w:val="18"/>
              </w:rPr>
              <w:br/>
              <w:t>N-L-M-</w:t>
            </w:r>
          </w:p>
          <w:p w14:paraId="221C4909" w14:textId="77777777" w:rsidR="00E708B5" w:rsidRPr="00F96A24" w:rsidRDefault="00E708B5" w:rsidP="00353FE2">
            <w:pPr>
              <w:jc w:val="center"/>
              <w:rPr>
                <w:rFonts w:ascii="Times New Roman" w:hAnsi="Times New Roman" w:cs="Times New Roman"/>
                <w:b/>
                <w:sz w:val="18"/>
                <w:szCs w:val="18"/>
              </w:rPr>
            </w:pPr>
            <w:r w:rsidRPr="00F96A24">
              <w:rPr>
                <w:rFonts w:ascii="Times New Roman" w:hAnsi="Times New Roman" w:cs="Times New Roman"/>
                <w:b/>
                <w:sz w:val="18"/>
                <w:szCs w:val="18"/>
              </w:rPr>
              <w:t>A-H</w:t>
            </w:r>
          </w:p>
        </w:tc>
        <w:tc>
          <w:tcPr>
            <w:tcW w:w="300" w:type="pct"/>
            <w:gridSpan w:val="2"/>
            <w:vAlign w:val="center"/>
          </w:tcPr>
          <w:p w14:paraId="322A9664" w14:textId="77777777" w:rsidR="00E708B5" w:rsidRPr="00F96A24" w:rsidRDefault="00E708B5" w:rsidP="00353FE2">
            <w:pPr>
              <w:jc w:val="center"/>
              <w:rPr>
                <w:rFonts w:ascii="Times New Roman" w:hAnsi="Times New Roman" w:cs="Times New Roman"/>
                <w:b/>
                <w:sz w:val="18"/>
                <w:szCs w:val="18"/>
              </w:rPr>
            </w:pPr>
            <w:proofErr w:type="spellStart"/>
            <w:r w:rsidRPr="00F96A24">
              <w:rPr>
                <w:rFonts w:ascii="Times New Roman" w:hAnsi="Times New Roman" w:cs="Times New Roman"/>
                <w:b/>
                <w:sz w:val="18"/>
                <w:szCs w:val="18"/>
              </w:rPr>
              <w:t>Bal</w:t>
            </w:r>
            <w:proofErr w:type="spellEnd"/>
            <w:r w:rsidRPr="00F96A24">
              <w:rPr>
                <w:rFonts w:ascii="Times New Roman" w:hAnsi="Times New Roman" w:cs="Times New Roman"/>
                <w:b/>
                <w:sz w:val="18"/>
                <w:szCs w:val="18"/>
              </w:rPr>
              <w:br/>
              <w:t>N-L-M-</w:t>
            </w:r>
          </w:p>
          <w:p w14:paraId="26D8560B" w14:textId="77777777" w:rsidR="00E708B5" w:rsidRPr="00F96A24" w:rsidRDefault="00E708B5" w:rsidP="00353FE2">
            <w:pPr>
              <w:jc w:val="center"/>
              <w:rPr>
                <w:rFonts w:ascii="Times New Roman" w:hAnsi="Times New Roman" w:cs="Times New Roman"/>
                <w:b/>
                <w:sz w:val="18"/>
                <w:szCs w:val="18"/>
              </w:rPr>
            </w:pPr>
            <w:r w:rsidRPr="00F96A24">
              <w:rPr>
                <w:rFonts w:ascii="Times New Roman" w:hAnsi="Times New Roman" w:cs="Times New Roman"/>
                <w:b/>
                <w:sz w:val="18"/>
                <w:szCs w:val="18"/>
              </w:rPr>
              <w:t>A-H</w:t>
            </w:r>
          </w:p>
        </w:tc>
        <w:tc>
          <w:tcPr>
            <w:tcW w:w="2480" w:type="pct"/>
          </w:tcPr>
          <w:p w14:paraId="5469A40F" w14:textId="77777777" w:rsidR="00E708B5" w:rsidRPr="00E6452C" w:rsidRDefault="00E708B5" w:rsidP="00353FE2">
            <w:pPr>
              <w:jc w:val="center"/>
              <w:rPr>
                <w:rFonts w:ascii="Times New Roman" w:hAnsi="Times New Roman" w:cs="Times New Roman"/>
                <w:b/>
                <w:sz w:val="18"/>
                <w:szCs w:val="18"/>
              </w:rPr>
            </w:pPr>
            <w:r w:rsidRPr="00E6452C">
              <w:rPr>
                <w:rFonts w:ascii="Times New Roman" w:hAnsi="Times New Roman" w:cs="Times New Roman"/>
                <w:b/>
              </w:rPr>
              <w:t>Notes/Ex</w:t>
            </w:r>
            <w:r>
              <w:rPr>
                <w:rFonts w:ascii="Times New Roman" w:hAnsi="Times New Roman" w:cs="Times New Roman"/>
                <w:b/>
              </w:rPr>
              <w:t>amples</w:t>
            </w:r>
          </w:p>
        </w:tc>
      </w:tr>
      <w:tr w:rsidR="00E708B5" w:rsidRPr="001914B2" w14:paraId="42C243C8" w14:textId="77777777" w:rsidTr="00E708B5">
        <w:trPr>
          <w:cantSplit/>
          <w:jc w:val="center"/>
        </w:trPr>
        <w:tc>
          <w:tcPr>
            <w:tcW w:w="1651" w:type="pct"/>
          </w:tcPr>
          <w:p w14:paraId="500D4D82" w14:textId="77777777" w:rsidR="00E708B5" w:rsidRPr="00E708B5" w:rsidRDefault="00E708B5" w:rsidP="00353FE2">
            <w:pPr>
              <w:tabs>
                <w:tab w:val="left" w:pos="2696"/>
              </w:tabs>
              <w:rPr>
                <w:rFonts w:ascii="Times New Roman" w:hAnsi="Times New Roman" w:cs="Times New Roman"/>
                <w:b/>
                <w:color w:val="141413"/>
                <w:sz w:val="17"/>
                <w:szCs w:val="17"/>
              </w:rPr>
            </w:pPr>
            <w:r w:rsidRPr="00E708B5">
              <w:rPr>
                <w:rFonts w:ascii="Times New Roman" w:hAnsi="Times New Roman" w:cs="Times New Roman"/>
                <w:b/>
                <w:sz w:val="17"/>
                <w:szCs w:val="17"/>
              </w:rPr>
              <w:t>Geometric Measurement and Dimension (G-GMD)</w:t>
            </w:r>
          </w:p>
        </w:tc>
        <w:tc>
          <w:tcPr>
            <w:tcW w:w="269" w:type="pct"/>
            <w:vAlign w:val="center"/>
          </w:tcPr>
          <w:p w14:paraId="29635B1B"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63AADD58"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2CFA5E33" w14:textId="77777777" w:rsidR="00E708B5" w:rsidRPr="00E708B5" w:rsidRDefault="00E708B5" w:rsidP="00353FE2">
            <w:pPr>
              <w:jc w:val="center"/>
              <w:rPr>
                <w:rFonts w:ascii="Times New Roman" w:hAnsi="Times New Roman" w:cs="Times New Roman"/>
                <w:b/>
                <w:sz w:val="17"/>
                <w:szCs w:val="17"/>
              </w:rPr>
            </w:pPr>
          </w:p>
        </w:tc>
        <w:tc>
          <w:tcPr>
            <w:tcW w:w="2480" w:type="pct"/>
            <w:vMerge w:val="restart"/>
          </w:tcPr>
          <w:p w14:paraId="1BFC8D37" w14:textId="77777777" w:rsidR="00E708B5" w:rsidRPr="00E6452C" w:rsidRDefault="00E708B5" w:rsidP="00353FE2">
            <w:pPr>
              <w:jc w:val="center"/>
              <w:rPr>
                <w:rFonts w:ascii="Times New Roman" w:hAnsi="Times New Roman" w:cs="Times New Roman"/>
                <w:b/>
                <w:sz w:val="18"/>
                <w:szCs w:val="18"/>
              </w:rPr>
            </w:pPr>
          </w:p>
        </w:tc>
      </w:tr>
      <w:tr w:rsidR="00E708B5" w:rsidRPr="001914B2" w14:paraId="3F76F1E1" w14:textId="77777777" w:rsidTr="00E708B5">
        <w:trPr>
          <w:cantSplit/>
          <w:jc w:val="center"/>
        </w:trPr>
        <w:tc>
          <w:tcPr>
            <w:tcW w:w="1651" w:type="pct"/>
          </w:tcPr>
          <w:p w14:paraId="31AF3077" w14:textId="77777777" w:rsidR="00E708B5" w:rsidRPr="00E708B5" w:rsidRDefault="00E708B5" w:rsidP="00353FE2">
            <w:pPr>
              <w:rPr>
                <w:rFonts w:ascii="Times New Roman" w:hAnsi="Times New Roman" w:cs="Times New Roman"/>
                <w:b/>
                <w:sz w:val="17"/>
                <w:szCs w:val="17"/>
              </w:rPr>
            </w:pPr>
            <w:r w:rsidRPr="00E708B5">
              <w:rPr>
                <w:rFonts w:ascii="Times New Roman" w:hAnsi="Times New Roman" w:cs="Times New Roman"/>
                <w:b/>
                <w:bCs/>
                <w:sz w:val="17"/>
                <w:szCs w:val="17"/>
              </w:rPr>
              <w:t>Explain volume formulas and use them to solve problems</w:t>
            </w:r>
          </w:p>
        </w:tc>
        <w:tc>
          <w:tcPr>
            <w:tcW w:w="269" w:type="pct"/>
            <w:vAlign w:val="center"/>
          </w:tcPr>
          <w:p w14:paraId="28E312C8"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2A545C6C"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016A65F1"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69D585B2" w14:textId="77777777" w:rsidR="00E708B5" w:rsidRPr="00E6452C" w:rsidRDefault="00E708B5" w:rsidP="00353FE2">
            <w:pPr>
              <w:jc w:val="center"/>
              <w:rPr>
                <w:rFonts w:ascii="Times New Roman" w:hAnsi="Times New Roman" w:cs="Times New Roman"/>
                <w:b/>
                <w:sz w:val="18"/>
                <w:szCs w:val="18"/>
              </w:rPr>
            </w:pPr>
          </w:p>
        </w:tc>
      </w:tr>
      <w:tr w:rsidR="00E708B5" w:rsidRPr="001914B2" w14:paraId="313216E6" w14:textId="77777777" w:rsidTr="00E708B5">
        <w:trPr>
          <w:cantSplit/>
          <w:jc w:val="center"/>
        </w:trPr>
        <w:tc>
          <w:tcPr>
            <w:tcW w:w="1651" w:type="pct"/>
          </w:tcPr>
          <w:p w14:paraId="512A1F7A" w14:textId="77777777" w:rsidR="00E708B5" w:rsidRPr="00E708B5" w:rsidRDefault="00E708B5" w:rsidP="00E708B5">
            <w:pPr>
              <w:pStyle w:val="ListParagraph"/>
              <w:widowControl w:val="0"/>
              <w:numPr>
                <w:ilvl w:val="0"/>
                <w:numId w:val="5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sz w:val="17"/>
                <w:szCs w:val="17"/>
              </w:rPr>
              <w:t xml:space="preserve">Give an informal argument for the formulas for the circumference of a circle, area of a circle, volume of a cylinder, pyramid, and cone. </w:t>
            </w:r>
            <w:r w:rsidRPr="00E708B5">
              <w:rPr>
                <w:rFonts w:ascii="Times New Roman" w:hAnsi="Times New Roman" w:cs="Times New Roman"/>
                <w:sz w:val="17"/>
                <w:szCs w:val="17"/>
              </w:rPr>
              <w:br/>
            </w:r>
            <w:r w:rsidRPr="00E708B5">
              <w:rPr>
                <w:rFonts w:ascii="Times New Roman" w:hAnsi="Times New Roman" w:cs="Times New Roman"/>
                <w:i/>
                <w:iCs/>
                <w:sz w:val="17"/>
                <w:szCs w:val="17"/>
              </w:rPr>
              <w:t>Use</w:t>
            </w:r>
            <w:r w:rsidRPr="00E708B5">
              <w:rPr>
                <w:rFonts w:ascii="Times New Roman" w:hAnsi="Times New Roman" w:cs="Times New Roman"/>
                <w:sz w:val="17"/>
                <w:szCs w:val="17"/>
              </w:rPr>
              <w:t xml:space="preserve"> </w:t>
            </w:r>
            <w:r w:rsidRPr="00E708B5">
              <w:rPr>
                <w:rFonts w:ascii="Times New Roman" w:hAnsi="Times New Roman" w:cs="Times New Roman"/>
                <w:i/>
                <w:iCs/>
                <w:sz w:val="17"/>
                <w:szCs w:val="17"/>
              </w:rPr>
              <w:t xml:space="preserve">dissection arguments, </w:t>
            </w:r>
            <w:proofErr w:type="spellStart"/>
            <w:r w:rsidRPr="00E708B5">
              <w:rPr>
                <w:rFonts w:ascii="Times New Roman" w:hAnsi="Times New Roman" w:cs="Times New Roman"/>
                <w:i/>
                <w:iCs/>
                <w:sz w:val="17"/>
                <w:szCs w:val="17"/>
              </w:rPr>
              <w:t>Cavalieri’s</w:t>
            </w:r>
            <w:proofErr w:type="spellEnd"/>
            <w:r w:rsidRPr="00E708B5">
              <w:rPr>
                <w:rFonts w:ascii="Times New Roman" w:hAnsi="Times New Roman" w:cs="Times New Roman"/>
                <w:i/>
                <w:iCs/>
                <w:sz w:val="17"/>
                <w:szCs w:val="17"/>
              </w:rPr>
              <w:t xml:space="preserve"> principle, and informal limit arguments.</w:t>
            </w:r>
          </w:p>
        </w:tc>
        <w:tc>
          <w:tcPr>
            <w:tcW w:w="269" w:type="pct"/>
            <w:vAlign w:val="center"/>
          </w:tcPr>
          <w:p w14:paraId="580663E2"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0832C9C5"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1F7336ED"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220EE9F5" w14:textId="77777777" w:rsidR="00E708B5" w:rsidRPr="00E6452C" w:rsidRDefault="00E708B5" w:rsidP="00353FE2">
            <w:pPr>
              <w:jc w:val="center"/>
              <w:rPr>
                <w:rFonts w:ascii="Times New Roman" w:hAnsi="Times New Roman" w:cs="Times New Roman"/>
                <w:b/>
                <w:sz w:val="18"/>
                <w:szCs w:val="18"/>
              </w:rPr>
            </w:pPr>
          </w:p>
        </w:tc>
      </w:tr>
      <w:tr w:rsidR="00E708B5" w:rsidRPr="001914B2" w14:paraId="4E37CA8C" w14:textId="77777777" w:rsidTr="00E708B5">
        <w:trPr>
          <w:cantSplit/>
          <w:jc w:val="center"/>
        </w:trPr>
        <w:tc>
          <w:tcPr>
            <w:tcW w:w="1651" w:type="pct"/>
          </w:tcPr>
          <w:p w14:paraId="69A5468D" w14:textId="77777777" w:rsidR="00E708B5" w:rsidRPr="00E708B5" w:rsidRDefault="00E708B5" w:rsidP="00E708B5">
            <w:pPr>
              <w:pStyle w:val="ListParagraph"/>
              <w:widowControl w:val="0"/>
              <w:numPr>
                <w:ilvl w:val="0"/>
                <w:numId w:val="57"/>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sz w:val="17"/>
                <w:szCs w:val="17"/>
              </w:rPr>
              <w:t xml:space="preserve">Give an informal argument using </w:t>
            </w:r>
            <w:proofErr w:type="spellStart"/>
            <w:r w:rsidRPr="00E708B5">
              <w:rPr>
                <w:rFonts w:ascii="Times New Roman" w:hAnsi="Times New Roman" w:cs="Times New Roman"/>
                <w:sz w:val="17"/>
                <w:szCs w:val="17"/>
              </w:rPr>
              <w:t>Cavalieri’s</w:t>
            </w:r>
            <w:proofErr w:type="spellEnd"/>
            <w:r w:rsidRPr="00E708B5">
              <w:rPr>
                <w:rFonts w:ascii="Times New Roman" w:hAnsi="Times New Roman" w:cs="Times New Roman"/>
                <w:sz w:val="17"/>
                <w:szCs w:val="17"/>
              </w:rPr>
              <w:t xml:space="preserve"> principle for the formulas for the volume of a sphere and other solid figures.</w:t>
            </w:r>
          </w:p>
        </w:tc>
        <w:tc>
          <w:tcPr>
            <w:tcW w:w="269" w:type="pct"/>
            <w:vAlign w:val="center"/>
          </w:tcPr>
          <w:p w14:paraId="049076A1"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3523A514"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3380B8A6"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6C387D9C" w14:textId="77777777" w:rsidR="00E708B5" w:rsidRPr="00E6452C" w:rsidRDefault="00E708B5" w:rsidP="00353FE2">
            <w:pPr>
              <w:jc w:val="center"/>
              <w:rPr>
                <w:rFonts w:ascii="Times New Roman" w:hAnsi="Times New Roman" w:cs="Times New Roman"/>
                <w:b/>
                <w:sz w:val="18"/>
                <w:szCs w:val="18"/>
              </w:rPr>
            </w:pPr>
          </w:p>
        </w:tc>
      </w:tr>
      <w:tr w:rsidR="00E708B5" w:rsidRPr="001914B2" w14:paraId="58668082" w14:textId="77777777" w:rsidTr="00E708B5">
        <w:trPr>
          <w:cantSplit/>
          <w:jc w:val="center"/>
        </w:trPr>
        <w:tc>
          <w:tcPr>
            <w:tcW w:w="1651" w:type="pct"/>
          </w:tcPr>
          <w:p w14:paraId="4D6246E2" w14:textId="77777777" w:rsidR="00E708B5" w:rsidRPr="00E708B5" w:rsidRDefault="00E708B5" w:rsidP="00E708B5">
            <w:pPr>
              <w:pStyle w:val="ListParagraph"/>
              <w:widowControl w:val="0"/>
              <w:numPr>
                <w:ilvl w:val="0"/>
                <w:numId w:val="57"/>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sz w:val="17"/>
                <w:szCs w:val="17"/>
              </w:rPr>
              <w:t>Use volume formulas for cylinders, pyramids, cones, and spheres to solve problems.</w:t>
            </w:r>
            <w:r w:rsidRPr="00E708B5">
              <w:rPr>
                <w:rFonts w:ascii="Times New Roman" w:hAnsi="Times New Roman" w:cs="Times New Roman"/>
                <w:iCs/>
                <w:sz w:val="17"/>
                <w:szCs w:val="17"/>
              </w:rPr>
              <w:t></w:t>
            </w:r>
          </w:p>
        </w:tc>
        <w:tc>
          <w:tcPr>
            <w:tcW w:w="269" w:type="pct"/>
            <w:vAlign w:val="center"/>
          </w:tcPr>
          <w:p w14:paraId="4E4626C4"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7449FECC"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55C0D0E5"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611AB389" w14:textId="77777777" w:rsidR="00E708B5" w:rsidRPr="00E6452C" w:rsidRDefault="00E708B5" w:rsidP="00353FE2">
            <w:pPr>
              <w:jc w:val="center"/>
              <w:rPr>
                <w:rFonts w:ascii="Times New Roman" w:hAnsi="Times New Roman" w:cs="Times New Roman"/>
                <w:b/>
                <w:sz w:val="18"/>
                <w:szCs w:val="18"/>
              </w:rPr>
            </w:pPr>
          </w:p>
        </w:tc>
      </w:tr>
      <w:tr w:rsidR="00E708B5" w:rsidRPr="001914B2" w14:paraId="0AB970C1" w14:textId="77777777" w:rsidTr="00E708B5">
        <w:trPr>
          <w:cantSplit/>
          <w:jc w:val="center"/>
        </w:trPr>
        <w:tc>
          <w:tcPr>
            <w:tcW w:w="1651" w:type="pct"/>
          </w:tcPr>
          <w:p w14:paraId="6F5CF116" w14:textId="77777777" w:rsidR="00E708B5" w:rsidRPr="00E708B5" w:rsidRDefault="00E708B5" w:rsidP="00353F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b/>
                <w:bCs/>
                <w:sz w:val="17"/>
                <w:szCs w:val="17"/>
              </w:rPr>
              <w:t>Visualize relationships between two-dimensional and three-dimensional objects</w:t>
            </w:r>
          </w:p>
        </w:tc>
        <w:tc>
          <w:tcPr>
            <w:tcW w:w="269" w:type="pct"/>
            <w:vAlign w:val="center"/>
          </w:tcPr>
          <w:p w14:paraId="5B99CE7A"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36931755"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43F2D8C4"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5672BC94" w14:textId="77777777" w:rsidR="00E708B5" w:rsidRPr="00E6452C" w:rsidRDefault="00E708B5" w:rsidP="00353FE2">
            <w:pPr>
              <w:jc w:val="center"/>
              <w:rPr>
                <w:rFonts w:ascii="Times New Roman" w:hAnsi="Times New Roman" w:cs="Times New Roman"/>
                <w:b/>
                <w:sz w:val="18"/>
                <w:szCs w:val="18"/>
              </w:rPr>
            </w:pPr>
          </w:p>
        </w:tc>
      </w:tr>
      <w:tr w:rsidR="00E708B5" w:rsidRPr="001914B2" w14:paraId="45E91E77" w14:textId="77777777" w:rsidTr="00C86613">
        <w:trPr>
          <w:cantSplit/>
          <w:jc w:val="center"/>
        </w:trPr>
        <w:tc>
          <w:tcPr>
            <w:tcW w:w="1651" w:type="pct"/>
            <w:shd w:val="clear" w:color="auto" w:fill="auto"/>
          </w:tcPr>
          <w:p w14:paraId="072760AD" w14:textId="77777777" w:rsidR="00E708B5" w:rsidRPr="00C86613" w:rsidRDefault="00E708B5" w:rsidP="00E708B5">
            <w:pPr>
              <w:pStyle w:val="ListParagraph"/>
              <w:widowControl w:val="0"/>
              <w:numPr>
                <w:ilvl w:val="0"/>
                <w:numId w:val="5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C86613">
              <w:rPr>
                <w:rFonts w:ascii="Times New Roman" w:hAnsi="Times New Roman" w:cs="Times New Roman"/>
                <w:sz w:val="17"/>
                <w:szCs w:val="17"/>
              </w:rPr>
              <w:t>Identify the shapes of two-dimensional cross-sections of three-dimensional objects, and identify three-dimensional objects generated by rotations of two-dimensional objects.</w:t>
            </w:r>
          </w:p>
        </w:tc>
        <w:tc>
          <w:tcPr>
            <w:tcW w:w="269" w:type="pct"/>
            <w:shd w:val="clear" w:color="auto" w:fill="auto"/>
            <w:vAlign w:val="center"/>
          </w:tcPr>
          <w:p w14:paraId="0CB4880B" w14:textId="77777777" w:rsidR="00E708B5" w:rsidRPr="00E708B5" w:rsidRDefault="00E708B5" w:rsidP="00353FE2">
            <w:pPr>
              <w:ind w:right="-79"/>
              <w:jc w:val="center"/>
              <w:rPr>
                <w:rFonts w:ascii="Times New Roman" w:hAnsi="Times New Roman" w:cs="Times New Roman"/>
                <w:b/>
                <w:sz w:val="17"/>
                <w:szCs w:val="17"/>
              </w:rPr>
            </w:pPr>
          </w:p>
        </w:tc>
        <w:tc>
          <w:tcPr>
            <w:tcW w:w="300" w:type="pct"/>
            <w:shd w:val="clear" w:color="auto" w:fill="auto"/>
            <w:vAlign w:val="center"/>
          </w:tcPr>
          <w:p w14:paraId="04D3D482" w14:textId="77777777" w:rsidR="00E708B5" w:rsidRPr="00E708B5" w:rsidRDefault="00E708B5" w:rsidP="00353FE2">
            <w:pPr>
              <w:jc w:val="center"/>
              <w:rPr>
                <w:rFonts w:ascii="Times New Roman" w:hAnsi="Times New Roman" w:cs="Times New Roman"/>
                <w:b/>
                <w:sz w:val="17"/>
                <w:szCs w:val="17"/>
              </w:rPr>
            </w:pPr>
          </w:p>
        </w:tc>
        <w:tc>
          <w:tcPr>
            <w:tcW w:w="300" w:type="pct"/>
            <w:gridSpan w:val="2"/>
            <w:shd w:val="clear" w:color="auto" w:fill="auto"/>
            <w:vAlign w:val="center"/>
          </w:tcPr>
          <w:p w14:paraId="4D8C2FC8" w14:textId="77777777" w:rsidR="00E708B5" w:rsidRPr="00E708B5" w:rsidRDefault="00E708B5" w:rsidP="00353FE2">
            <w:pPr>
              <w:jc w:val="center"/>
              <w:rPr>
                <w:rFonts w:ascii="Times New Roman" w:hAnsi="Times New Roman" w:cs="Times New Roman"/>
                <w:b/>
                <w:sz w:val="17"/>
                <w:szCs w:val="17"/>
              </w:rPr>
            </w:pPr>
          </w:p>
        </w:tc>
        <w:tc>
          <w:tcPr>
            <w:tcW w:w="2480" w:type="pct"/>
            <w:vMerge/>
            <w:shd w:val="clear" w:color="auto" w:fill="auto"/>
          </w:tcPr>
          <w:p w14:paraId="1611DA1C" w14:textId="77777777" w:rsidR="00E708B5" w:rsidRPr="00E6452C" w:rsidRDefault="00E708B5" w:rsidP="00353FE2">
            <w:pPr>
              <w:jc w:val="center"/>
              <w:rPr>
                <w:rFonts w:ascii="Times New Roman" w:hAnsi="Times New Roman" w:cs="Times New Roman"/>
                <w:b/>
                <w:sz w:val="18"/>
                <w:szCs w:val="18"/>
              </w:rPr>
            </w:pPr>
          </w:p>
        </w:tc>
      </w:tr>
      <w:tr w:rsidR="00E708B5" w:rsidRPr="001914B2" w14:paraId="346B8583" w14:textId="77777777" w:rsidTr="00C86613">
        <w:trPr>
          <w:cantSplit/>
          <w:jc w:val="center"/>
        </w:trPr>
        <w:tc>
          <w:tcPr>
            <w:tcW w:w="1651" w:type="pct"/>
            <w:shd w:val="clear" w:color="auto" w:fill="auto"/>
          </w:tcPr>
          <w:p w14:paraId="1B42A136" w14:textId="77777777" w:rsidR="00E708B5" w:rsidRPr="00E708B5" w:rsidRDefault="00E708B5" w:rsidP="00353FE2">
            <w:pPr>
              <w:widowControl w:val="0"/>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141413"/>
                <w:sz w:val="17"/>
                <w:szCs w:val="17"/>
                <w:highlight w:val="yellow"/>
              </w:rPr>
            </w:pPr>
            <w:r w:rsidRPr="00E708B5">
              <w:rPr>
                <w:rFonts w:ascii="Times New Roman" w:hAnsi="Times New Roman" w:cs="Times New Roman"/>
                <w:b/>
                <w:sz w:val="17"/>
                <w:szCs w:val="17"/>
              </w:rPr>
              <w:t>Modeling with Geometry G-MG</w:t>
            </w:r>
          </w:p>
        </w:tc>
        <w:tc>
          <w:tcPr>
            <w:tcW w:w="269" w:type="pct"/>
            <w:shd w:val="clear" w:color="auto" w:fill="auto"/>
            <w:vAlign w:val="center"/>
          </w:tcPr>
          <w:p w14:paraId="662F5042" w14:textId="77777777" w:rsidR="00E708B5" w:rsidRPr="00E708B5" w:rsidRDefault="00E708B5" w:rsidP="00353FE2">
            <w:pPr>
              <w:ind w:right="-79"/>
              <w:jc w:val="center"/>
              <w:rPr>
                <w:rFonts w:ascii="Times New Roman" w:hAnsi="Times New Roman" w:cs="Times New Roman"/>
                <w:b/>
                <w:sz w:val="17"/>
                <w:szCs w:val="17"/>
              </w:rPr>
            </w:pPr>
          </w:p>
        </w:tc>
        <w:tc>
          <w:tcPr>
            <w:tcW w:w="300" w:type="pct"/>
            <w:shd w:val="clear" w:color="auto" w:fill="auto"/>
            <w:vAlign w:val="center"/>
          </w:tcPr>
          <w:p w14:paraId="4026E44B" w14:textId="77777777" w:rsidR="00E708B5" w:rsidRPr="00E708B5" w:rsidRDefault="00E708B5" w:rsidP="00353FE2">
            <w:pPr>
              <w:jc w:val="center"/>
              <w:rPr>
                <w:rFonts w:ascii="Times New Roman" w:hAnsi="Times New Roman" w:cs="Times New Roman"/>
                <w:b/>
                <w:sz w:val="17"/>
                <w:szCs w:val="17"/>
              </w:rPr>
            </w:pPr>
          </w:p>
        </w:tc>
        <w:tc>
          <w:tcPr>
            <w:tcW w:w="300" w:type="pct"/>
            <w:gridSpan w:val="2"/>
            <w:shd w:val="clear" w:color="auto" w:fill="auto"/>
            <w:vAlign w:val="center"/>
          </w:tcPr>
          <w:p w14:paraId="2F10F5CD" w14:textId="77777777" w:rsidR="00E708B5" w:rsidRPr="00E708B5" w:rsidRDefault="00E708B5" w:rsidP="00353FE2">
            <w:pPr>
              <w:jc w:val="center"/>
              <w:rPr>
                <w:rFonts w:ascii="Times New Roman" w:hAnsi="Times New Roman" w:cs="Times New Roman"/>
                <w:b/>
                <w:sz w:val="17"/>
                <w:szCs w:val="17"/>
              </w:rPr>
            </w:pPr>
          </w:p>
        </w:tc>
        <w:tc>
          <w:tcPr>
            <w:tcW w:w="2480" w:type="pct"/>
            <w:vMerge/>
            <w:shd w:val="clear" w:color="auto" w:fill="auto"/>
          </w:tcPr>
          <w:p w14:paraId="38B28A2C" w14:textId="77777777" w:rsidR="00E708B5" w:rsidRPr="00E6452C" w:rsidRDefault="00E708B5" w:rsidP="00353FE2">
            <w:pPr>
              <w:jc w:val="center"/>
              <w:rPr>
                <w:rFonts w:ascii="Times New Roman" w:hAnsi="Times New Roman" w:cs="Times New Roman"/>
                <w:b/>
                <w:sz w:val="18"/>
                <w:szCs w:val="18"/>
              </w:rPr>
            </w:pPr>
          </w:p>
        </w:tc>
      </w:tr>
      <w:tr w:rsidR="00E708B5" w:rsidRPr="001914B2" w14:paraId="4E938A6D" w14:textId="77777777" w:rsidTr="00C86613">
        <w:trPr>
          <w:cantSplit/>
          <w:jc w:val="center"/>
        </w:trPr>
        <w:tc>
          <w:tcPr>
            <w:tcW w:w="1651" w:type="pct"/>
            <w:shd w:val="clear" w:color="auto" w:fill="auto"/>
          </w:tcPr>
          <w:p w14:paraId="1BEDD007" w14:textId="77777777" w:rsidR="00E708B5" w:rsidRPr="00E708B5" w:rsidRDefault="00E708B5" w:rsidP="00353F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highlight w:val="yellow"/>
              </w:rPr>
            </w:pPr>
            <w:r w:rsidRPr="00E708B5">
              <w:rPr>
                <w:rFonts w:ascii="Times New Roman" w:hAnsi="Times New Roman" w:cs="Times New Roman"/>
                <w:b/>
                <w:bCs/>
                <w:sz w:val="17"/>
                <w:szCs w:val="17"/>
              </w:rPr>
              <w:t>Apply geometric concepts in modeling situations</w:t>
            </w:r>
          </w:p>
        </w:tc>
        <w:tc>
          <w:tcPr>
            <w:tcW w:w="269" w:type="pct"/>
            <w:shd w:val="clear" w:color="auto" w:fill="auto"/>
            <w:vAlign w:val="center"/>
          </w:tcPr>
          <w:p w14:paraId="0D52636E" w14:textId="77777777" w:rsidR="00E708B5" w:rsidRPr="00E708B5" w:rsidRDefault="00E708B5" w:rsidP="00353FE2">
            <w:pPr>
              <w:ind w:right="-79"/>
              <w:jc w:val="center"/>
              <w:rPr>
                <w:rFonts w:ascii="Times New Roman" w:hAnsi="Times New Roman" w:cs="Times New Roman"/>
                <w:b/>
                <w:sz w:val="17"/>
                <w:szCs w:val="17"/>
              </w:rPr>
            </w:pPr>
          </w:p>
        </w:tc>
        <w:tc>
          <w:tcPr>
            <w:tcW w:w="300" w:type="pct"/>
            <w:shd w:val="clear" w:color="auto" w:fill="auto"/>
            <w:vAlign w:val="center"/>
          </w:tcPr>
          <w:p w14:paraId="2CBD1FFF" w14:textId="77777777" w:rsidR="00E708B5" w:rsidRPr="00E708B5" w:rsidRDefault="00E708B5" w:rsidP="00353FE2">
            <w:pPr>
              <w:jc w:val="center"/>
              <w:rPr>
                <w:rFonts w:ascii="Times New Roman" w:hAnsi="Times New Roman" w:cs="Times New Roman"/>
                <w:b/>
                <w:sz w:val="17"/>
                <w:szCs w:val="17"/>
              </w:rPr>
            </w:pPr>
          </w:p>
        </w:tc>
        <w:tc>
          <w:tcPr>
            <w:tcW w:w="300" w:type="pct"/>
            <w:gridSpan w:val="2"/>
            <w:shd w:val="clear" w:color="auto" w:fill="auto"/>
            <w:vAlign w:val="center"/>
          </w:tcPr>
          <w:p w14:paraId="6E81337B" w14:textId="77777777" w:rsidR="00E708B5" w:rsidRPr="00E708B5" w:rsidRDefault="00E708B5" w:rsidP="00353FE2">
            <w:pPr>
              <w:jc w:val="center"/>
              <w:rPr>
                <w:rFonts w:ascii="Times New Roman" w:hAnsi="Times New Roman" w:cs="Times New Roman"/>
                <w:b/>
                <w:sz w:val="17"/>
                <w:szCs w:val="17"/>
              </w:rPr>
            </w:pPr>
          </w:p>
        </w:tc>
        <w:tc>
          <w:tcPr>
            <w:tcW w:w="2480" w:type="pct"/>
            <w:vMerge/>
            <w:shd w:val="clear" w:color="auto" w:fill="auto"/>
          </w:tcPr>
          <w:p w14:paraId="6DA0D836" w14:textId="77777777" w:rsidR="00E708B5" w:rsidRPr="00E6452C" w:rsidRDefault="00E708B5" w:rsidP="00353FE2">
            <w:pPr>
              <w:jc w:val="center"/>
              <w:rPr>
                <w:rFonts w:ascii="Times New Roman" w:hAnsi="Times New Roman" w:cs="Times New Roman"/>
                <w:b/>
                <w:sz w:val="18"/>
                <w:szCs w:val="18"/>
              </w:rPr>
            </w:pPr>
          </w:p>
        </w:tc>
      </w:tr>
      <w:tr w:rsidR="00E708B5" w:rsidRPr="001914B2" w14:paraId="77C0EB89" w14:textId="77777777" w:rsidTr="00C86613">
        <w:trPr>
          <w:cantSplit/>
          <w:jc w:val="center"/>
        </w:trPr>
        <w:tc>
          <w:tcPr>
            <w:tcW w:w="1651" w:type="pct"/>
            <w:shd w:val="clear" w:color="auto" w:fill="auto"/>
          </w:tcPr>
          <w:p w14:paraId="0D32465A" w14:textId="77777777" w:rsidR="00E708B5" w:rsidRPr="00C86613" w:rsidRDefault="00E708B5" w:rsidP="00E708B5">
            <w:pPr>
              <w:pStyle w:val="ListParagraph"/>
              <w:widowControl w:val="0"/>
              <w:numPr>
                <w:ilvl w:val="0"/>
                <w:numId w:val="5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C86613">
              <w:rPr>
                <w:rFonts w:ascii="Times New Roman" w:hAnsi="Times New Roman" w:cs="Times New Roman"/>
                <w:sz w:val="17"/>
                <w:szCs w:val="17"/>
              </w:rPr>
              <w:t>Use geometric shapes, their measures, and their properties to describe objects (e.g., modeling a tree trunk or a human torso as a cylinder).</w:t>
            </w:r>
          </w:p>
        </w:tc>
        <w:tc>
          <w:tcPr>
            <w:tcW w:w="269" w:type="pct"/>
            <w:shd w:val="clear" w:color="auto" w:fill="auto"/>
            <w:vAlign w:val="center"/>
          </w:tcPr>
          <w:p w14:paraId="5CC19A80" w14:textId="77777777" w:rsidR="00E708B5" w:rsidRPr="00E708B5" w:rsidRDefault="00E708B5" w:rsidP="00353FE2">
            <w:pPr>
              <w:ind w:right="-79"/>
              <w:jc w:val="center"/>
              <w:rPr>
                <w:rFonts w:ascii="Times New Roman" w:hAnsi="Times New Roman" w:cs="Times New Roman"/>
                <w:b/>
                <w:sz w:val="17"/>
                <w:szCs w:val="17"/>
              </w:rPr>
            </w:pPr>
          </w:p>
        </w:tc>
        <w:tc>
          <w:tcPr>
            <w:tcW w:w="300" w:type="pct"/>
            <w:shd w:val="clear" w:color="auto" w:fill="auto"/>
            <w:vAlign w:val="center"/>
          </w:tcPr>
          <w:p w14:paraId="0A50F5FF" w14:textId="77777777" w:rsidR="00E708B5" w:rsidRPr="00E708B5" w:rsidRDefault="00E708B5" w:rsidP="00353FE2">
            <w:pPr>
              <w:jc w:val="center"/>
              <w:rPr>
                <w:rFonts w:ascii="Times New Roman" w:hAnsi="Times New Roman" w:cs="Times New Roman"/>
                <w:b/>
                <w:sz w:val="17"/>
                <w:szCs w:val="17"/>
              </w:rPr>
            </w:pPr>
          </w:p>
        </w:tc>
        <w:tc>
          <w:tcPr>
            <w:tcW w:w="300" w:type="pct"/>
            <w:gridSpan w:val="2"/>
            <w:shd w:val="clear" w:color="auto" w:fill="auto"/>
            <w:vAlign w:val="center"/>
          </w:tcPr>
          <w:p w14:paraId="5EF9F4C7" w14:textId="77777777" w:rsidR="00E708B5" w:rsidRPr="00E708B5" w:rsidRDefault="00E708B5" w:rsidP="00353FE2">
            <w:pPr>
              <w:jc w:val="center"/>
              <w:rPr>
                <w:rFonts w:ascii="Times New Roman" w:hAnsi="Times New Roman" w:cs="Times New Roman"/>
                <w:b/>
                <w:sz w:val="17"/>
                <w:szCs w:val="17"/>
              </w:rPr>
            </w:pPr>
          </w:p>
        </w:tc>
        <w:tc>
          <w:tcPr>
            <w:tcW w:w="2480" w:type="pct"/>
            <w:vMerge/>
            <w:shd w:val="clear" w:color="auto" w:fill="auto"/>
          </w:tcPr>
          <w:p w14:paraId="36305886" w14:textId="77777777" w:rsidR="00E708B5" w:rsidRPr="00E6452C" w:rsidRDefault="00E708B5" w:rsidP="00353FE2">
            <w:pPr>
              <w:jc w:val="center"/>
              <w:rPr>
                <w:rFonts w:ascii="Times New Roman" w:hAnsi="Times New Roman" w:cs="Times New Roman"/>
                <w:b/>
                <w:sz w:val="18"/>
                <w:szCs w:val="18"/>
              </w:rPr>
            </w:pPr>
          </w:p>
        </w:tc>
      </w:tr>
      <w:tr w:rsidR="00E708B5" w:rsidRPr="001914B2" w14:paraId="15209CD3" w14:textId="77777777" w:rsidTr="00E708B5">
        <w:trPr>
          <w:cantSplit/>
          <w:jc w:val="center"/>
        </w:trPr>
        <w:tc>
          <w:tcPr>
            <w:tcW w:w="1651" w:type="pct"/>
          </w:tcPr>
          <w:p w14:paraId="3F18E553" w14:textId="77777777" w:rsidR="00E708B5" w:rsidRPr="00E708B5" w:rsidRDefault="00E708B5" w:rsidP="00E708B5">
            <w:pPr>
              <w:pStyle w:val="ListParagraph"/>
              <w:widowControl w:val="0"/>
              <w:numPr>
                <w:ilvl w:val="0"/>
                <w:numId w:val="5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sz w:val="17"/>
                <w:szCs w:val="17"/>
              </w:rPr>
              <w:t>Apply concepts of density based on area and volume in modeling situations (e.g., persons per square mile, BTUs per cubic foot).</w:t>
            </w:r>
          </w:p>
        </w:tc>
        <w:tc>
          <w:tcPr>
            <w:tcW w:w="269" w:type="pct"/>
            <w:vAlign w:val="center"/>
          </w:tcPr>
          <w:p w14:paraId="3922730D"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79A481A7"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370ECBE5"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4DB0DD24" w14:textId="77777777" w:rsidR="00E708B5" w:rsidRPr="00E6452C" w:rsidRDefault="00E708B5" w:rsidP="00353FE2">
            <w:pPr>
              <w:jc w:val="center"/>
              <w:rPr>
                <w:rFonts w:ascii="Times New Roman" w:hAnsi="Times New Roman" w:cs="Times New Roman"/>
                <w:b/>
                <w:sz w:val="18"/>
                <w:szCs w:val="18"/>
              </w:rPr>
            </w:pPr>
          </w:p>
        </w:tc>
      </w:tr>
      <w:tr w:rsidR="00E708B5" w:rsidRPr="001914B2" w14:paraId="2F23A94A" w14:textId="77777777" w:rsidTr="00E708B5">
        <w:trPr>
          <w:cantSplit/>
          <w:jc w:val="center"/>
        </w:trPr>
        <w:tc>
          <w:tcPr>
            <w:tcW w:w="1651" w:type="pct"/>
          </w:tcPr>
          <w:p w14:paraId="1F2D0FF7" w14:textId="77777777" w:rsidR="00E708B5" w:rsidRPr="00E708B5" w:rsidRDefault="00E708B5" w:rsidP="00E708B5">
            <w:pPr>
              <w:pStyle w:val="ListParagraph"/>
              <w:widowControl w:val="0"/>
              <w:numPr>
                <w:ilvl w:val="0"/>
                <w:numId w:val="5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7"/>
                <w:szCs w:val="17"/>
              </w:rPr>
            </w:pPr>
            <w:r w:rsidRPr="00E708B5">
              <w:rPr>
                <w:rFonts w:ascii="Times New Roman" w:hAnsi="Times New Roman" w:cs="Times New Roman"/>
                <w:sz w:val="17"/>
                <w:szCs w:val="17"/>
              </w:rPr>
              <w:t>Apply geometric methods to solve design problems (e.g., designing an object or structure to satisfy physical constraints or minimize cost; working with typographic grid systems based on ratios).</w:t>
            </w:r>
            <w:r w:rsidRPr="00E708B5">
              <w:rPr>
                <w:rFonts w:ascii="Zapf Dingbats" w:hAnsi="Zapf Dingbats" w:cs="Menlo Regular"/>
                <w:iCs/>
                <w:sz w:val="17"/>
                <w:szCs w:val="17"/>
              </w:rPr>
              <w:t></w:t>
            </w:r>
          </w:p>
        </w:tc>
        <w:tc>
          <w:tcPr>
            <w:tcW w:w="269" w:type="pct"/>
            <w:vAlign w:val="center"/>
          </w:tcPr>
          <w:p w14:paraId="1ECA2AE2" w14:textId="77777777" w:rsidR="00E708B5" w:rsidRPr="00E708B5" w:rsidRDefault="00E708B5" w:rsidP="00353FE2">
            <w:pPr>
              <w:ind w:right="-79"/>
              <w:jc w:val="center"/>
              <w:rPr>
                <w:rFonts w:ascii="Times New Roman" w:hAnsi="Times New Roman" w:cs="Times New Roman"/>
                <w:b/>
                <w:sz w:val="17"/>
                <w:szCs w:val="17"/>
              </w:rPr>
            </w:pPr>
          </w:p>
        </w:tc>
        <w:tc>
          <w:tcPr>
            <w:tcW w:w="300" w:type="pct"/>
            <w:vAlign w:val="center"/>
          </w:tcPr>
          <w:p w14:paraId="4CDBE3C3" w14:textId="77777777" w:rsidR="00E708B5" w:rsidRPr="00E708B5" w:rsidRDefault="00E708B5" w:rsidP="00353FE2">
            <w:pPr>
              <w:jc w:val="center"/>
              <w:rPr>
                <w:rFonts w:ascii="Times New Roman" w:hAnsi="Times New Roman" w:cs="Times New Roman"/>
                <w:b/>
                <w:sz w:val="17"/>
                <w:szCs w:val="17"/>
              </w:rPr>
            </w:pPr>
          </w:p>
        </w:tc>
        <w:tc>
          <w:tcPr>
            <w:tcW w:w="300" w:type="pct"/>
            <w:gridSpan w:val="2"/>
            <w:vAlign w:val="center"/>
          </w:tcPr>
          <w:p w14:paraId="2ABD8A81" w14:textId="77777777" w:rsidR="00E708B5" w:rsidRPr="00E708B5" w:rsidRDefault="00E708B5" w:rsidP="00353FE2">
            <w:pPr>
              <w:jc w:val="center"/>
              <w:rPr>
                <w:rFonts w:ascii="Times New Roman" w:hAnsi="Times New Roman" w:cs="Times New Roman"/>
                <w:b/>
                <w:sz w:val="17"/>
                <w:szCs w:val="17"/>
              </w:rPr>
            </w:pPr>
          </w:p>
        </w:tc>
        <w:tc>
          <w:tcPr>
            <w:tcW w:w="2480" w:type="pct"/>
            <w:vMerge/>
          </w:tcPr>
          <w:p w14:paraId="44774876" w14:textId="77777777" w:rsidR="00E708B5" w:rsidRPr="00E708B5" w:rsidRDefault="00E708B5" w:rsidP="00353FE2">
            <w:pPr>
              <w:jc w:val="center"/>
              <w:rPr>
                <w:rFonts w:ascii="Times New Roman" w:hAnsi="Times New Roman" w:cs="Times New Roman"/>
                <w:b/>
                <w:sz w:val="17"/>
                <w:szCs w:val="17"/>
              </w:rPr>
            </w:pPr>
          </w:p>
        </w:tc>
      </w:tr>
      <w:tr w:rsidR="00E708B5" w:rsidRPr="001914B2" w14:paraId="6D1FF8CF" w14:textId="77777777" w:rsidTr="00E708B5">
        <w:trPr>
          <w:cantSplit/>
          <w:jc w:val="center"/>
        </w:trPr>
        <w:tc>
          <w:tcPr>
            <w:tcW w:w="5000" w:type="pct"/>
            <w:gridSpan w:val="6"/>
          </w:tcPr>
          <w:p w14:paraId="06224E3C" w14:textId="77777777" w:rsidR="00E708B5" w:rsidRPr="00F26223" w:rsidRDefault="00E708B5" w:rsidP="00E708B5">
            <w:pPr>
              <w:jc w:val="center"/>
              <w:rPr>
                <w:rFonts w:ascii="Times New Roman" w:hAnsi="Times New Roman" w:cs="Times New Roman"/>
                <w:b/>
                <w:sz w:val="20"/>
                <w:szCs w:val="20"/>
              </w:rPr>
            </w:pPr>
            <w:r>
              <w:rPr>
                <w:rFonts w:ascii="Times New Roman" w:hAnsi="Times New Roman" w:cs="Times New Roman"/>
                <w:b/>
              </w:rPr>
              <w:lastRenderedPageBreak/>
              <w:t>CCSSM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Pr>
                <w:rFonts w:ascii="Times New Roman" w:hAnsi="Times New Roman" w:cs="Times New Roman"/>
                <w:b/>
              </w:rPr>
              <w:t xml:space="preserve"> Geometric Measurement and Dimension; Modeling with Geometry</w:t>
            </w:r>
            <w:r w:rsidRPr="004C680E">
              <w:rPr>
                <w:rFonts w:ascii="Times New Roman" w:hAnsi="Times New Roman" w:cs="Times New Roman"/>
                <w:b/>
              </w:rPr>
              <w:t xml:space="preserve"> </w:t>
            </w:r>
            <w:r w:rsidRPr="001914B2">
              <w:rPr>
                <w:rFonts w:ascii="Times New Roman" w:hAnsi="Times New Roman" w:cs="Times New Roman"/>
                <w:b/>
              </w:rPr>
              <w:t>in Grades 9-12</w:t>
            </w:r>
          </w:p>
        </w:tc>
      </w:tr>
      <w:tr w:rsidR="00E708B5" w:rsidRPr="001914B2" w14:paraId="240C7689" w14:textId="77777777" w:rsidTr="00E708B5">
        <w:trPr>
          <w:cantSplit/>
          <w:jc w:val="center"/>
        </w:trPr>
        <w:tc>
          <w:tcPr>
            <w:tcW w:w="2515" w:type="pct"/>
            <w:gridSpan w:val="4"/>
          </w:tcPr>
          <w:p w14:paraId="7E99130F" w14:textId="77777777" w:rsidR="00E708B5" w:rsidRPr="00124275" w:rsidRDefault="00E708B5" w:rsidP="00353FE2">
            <w:pPr>
              <w:rPr>
                <w:rFonts w:ascii="Times New Roman" w:hAnsi="Times New Roman" w:cs="Times New Roman"/>
                <w:b/>
              </w:rPr>
            </w:pPr>
            <w:r w:rsidRPr="00124275">
              <w:rPr>
                <w:rFonts w:ascii="Times New Roman" w:hAnsi="Times New Roman" w:cs="Times New Roman"/>
                <w:b/>
              </w:rPr>
              <w:t>Overall Impressions:</w:t>
            </w:r>
          </w:p>
          <w:p w14:paraId="517D1C03" w14:textId="77777777" w:rsidR="00E708B5" w:rsidRPr="0088400E" w:rsidRDefault="00E708B5" w:rsidP="00E708B5">
            <w:pPr>
              <w:pStyle w:val="ListParagraph"/>
              <w:numPr>
                <w:ilvl w:val="1"/>
                <w:numId w:val="19"/>
              </w:numPr>
              <w:tabs>
                <w:tab w:val="clear" w:pos="1440"/>
              </w:tabs>
              <w:ind w:left="360" w:hanging="360"/>
              <w:rPr>
                <w:rFonts w:ascii="Times New Roman" w:hAnsi="Times New Roman" w:cs="Times New Roman"/>
              </w:rPr>
            </w:pPr>
            <w:r w:rsidRPr="0088400E">
              <w:rPr>
                <w:rFonts w:ascii="Times New Roman" w:hAnsi="Times New Roman" w:cs="Times New Roman"/>
              </w:rPr>
              <w:t xml:space="preserve">What are your overall impressions of the curriculum materials examined? </w:t>
            </w:r>
          </w:p>
          <w:p w14:paraId="47A878C7" w14:textId="77777777" w:rsidR="00E708B5" w:rsidRPr="00C74301" w:rsidRDefault="00E708B5" w:rsidP="00E708B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What are the strengths and weaknesses of the materials you examined?</w:t>
            </w:r>
          </w:p>
          <w:p w14:paraId="252E5465" w14:textId="77777777" w:rsidR="00E708B5" w:rsidRPr="00124275" w:rsidRDefault="00E708B5" w:rsidP="00353FE2">
            <w:pPr>
              <w:rPr>
                <w:rFonts w:ascii="Times New Roman" w:hAnsi="Times New Roman" w:cs="Times New Roman"/>
                <w:b/>
              </w:rPr>
            </w:pPr>
            <w:r w:rsidRPr="00124275">
              <w:rPr>
                <w:rFonts w:ascii="Times New Roman" w:hAnsi="Times New Roman" w:cs="Times New Roman"/>
                <w:b/>
              </w:rPr>
              <w:t>Standards Alignment:</w:t>
            </w:r>
          </w:p>
          <w:p w14:paraId="7D6861F5" w14:textId="77777777" w:rsidR="00E708B5" w:rsidRPr="00124275" w:rsidRDefault="00E708B5" w:rsidP="00E708B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 xml:space="preserve">Have you identified gaps within this domain? What are they? If so, can these gaps be realistically addressed through supplementation? </w:t>
            </w:r>
          </w:p>
          <w:p w14:paraId="2882E7D8" w14:textId="77777777" w:rsidR="00E708B5" w:rsidRPr="00124275" w:rsidRDefault="00E708B5" w:rsidP="00E708B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 xml:space="preserve">Within grade levels, do the curriculum materials provide sufficient experiences to support student learning within this standard?  </w:t>
            </w:r>
          </w:p>
          <w:p w14:paraId="41051C6A" w14:textId="77777777" w:rsidR="00E708B5" w:rsidRPr="00790DE2" w:rsidRDefault="00E708B5" w:rsidP="00E708B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Within this domain, is the treatment of the content across grade levels consistent with the progression within the Standards?</w:t>
            </w:r>
          </w:p>
        </w:tc>
        <w:tc>
          <w:tcPr>
            <w:tcW w:w="2485" w:type="pct"/>
            <w:gridSpan w:val="2"/>
          </w:tcPr>
          <w:p w14:paraId="7C1FEB44" w14:textId="77777777" w:rsidR="00E708B5" w:rsidRPr="00124275" w:rsidRDefault="00E708B5" w:rsidP="00353FE2">
            <w:pPr>
              <w:rPr>
                <w:rFonts w:ascii="Times New Roman" w:hAnsi="Times New Roman" w:cs="Times New Roman"/>
                <w:b/>
              </w:rPr>
            </w:pPr>
            <w:r w:rsidRPr="00124275">
              <w:rPr>
                <w:rFonts w:ascii="Times New Roman" w:hAnsi="Times New Roman" w:cs="Times New Roman"/>
                <w:b/>
              </w:rPr>
              <w:t>Balance between Mathematical Understanding and Procedural Skill</w:t>
            </w:r>
            <w:r>
              <w:rPr>
                <w:rFonts w:ascii="Times New Roman" w:hAnsi="Times New Roman" w:cs="Times New Roman"/>
                <w:b/>
              </w:rPr>
              <w:t>s</w:t>
            </w:r>
          </w:p>
          <w:p w14:paraId="6F918AF5" w14:textId="77777777" w:rsidR="00E708B5" w:rsidRPr="00124275" w:rsidRDefault="00E708B5" w:rsidP="00E708B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the curriculum materials support the development of students’ mathematical understanding?</w:t>
            </w:r>
          </w:p>
          <w:p w14:paraId="3D8CD190" w14:textId="77777777" w:rsidR="00E708B5" w:rsidRPr="00124275" w:rsidRDefault="00E708B5" w:rsidP="00E708B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 xml:space="preserve">Do the curriculum materials support the development of students’ proficiency with procedural skills? </w:t>
            </w:r>
          </w:p>
          <w:p w14:paraId="5E506531" w14:textId="77777777" w:rsidR="00E708B5" w:rsidRPr="00124275" w:rsidRDefault="00E708B5" w:rsidP="00E708B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the curriculum materials assist students in building connections between mathematical understanding and procedural skill</w:t>
            </w:r>
            <w:r>
              <w:rPr>
                <w:rFonts w:ascii="Times New Roman" w:hAnsi="Times New Roman" w:cs="Times New Roman"/>
              </w:rPr>
              <w:t>s</w:t>
            </w:r>
            <w:r w:rsidRPr="00124275">
              <w:rPr>
                <w:rFonts w:ascii="Times New Roman" w:hAnsi="Times New Roman" w:cs="Times New Roman"/>
              </w:rPr>
              <w:t>?</w:t>
            </w:r>
          </w:p>
          <w:p w14:paraId="4D46E782" w14:textId="77777777" w:rsidR="00E708B5" w:rsidRPr="00124275" w:rsidRDefault="00E708B5" w:rsidP="00E708B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To what extent do the curriculum materials provide a balanced focus on mathematical understanding and procedural skill</w:t>
            </w:r>
            <w:r>
              <w:rPr>
                <w:rFonts w:ascii="Times New Roman" w:hAnsi="Times New Roman" w:cs="Times New Roman"/>
              </w:rPr>
              <w:t>s</w:t>
            </w:r>
            <w:r w:rsidRPr="00124275">
              <w:rPr>
                <w:rFonts w:ascii="Times New Roman" w:hAnsi="Times New Roman" w:cs="Times New Roman"/>
              </w:rPr>
              <w:t xml:space="preserve">?  </w:t>
            </w:r>
          </w:p>
          <w:p w14:paraId="342C56D8" w14:textId="77777777" w:rsidR="00E708B5" w:rsidRPr="00C74301" w:rsidRDefault="00E708B5" w:rsidP="00E708B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student activities build on each other within and across grades in a logical way that supports mathematical understanding and procedural skill</w:t>
            </w:r>
            <w:r>
              <w:rPr>
                <w:rFonts w:ascii="Times New Roman" w:hAnsi="Times New Roman" w:cs="Times New Roman"/>
              </w:rPr>
              <w:t>s</w:t>
            </w:r>
            <w:r w:rsidRPr="00124275">
              <w:rPr>
                <w:rFonts w:ascii="Times New Roman" w:hAnsi="Times New Roman" w:cs="Times New Roman"/>
              </w:rPr>
              <w:t>?</w:t>
            </w:r>
          </w:p>
        </w:tc>
      </w:tr>
    </w:tbl>
    <w:p w14:paraId="0D2C25FD" w14:textId="77777777" w:rsidR="00E708B5" w:rsidRDefault="00E708B5" w:rsidP="00E708B5">
      <w:pPr>
        <w:pStyle w:val="Header"/>
        <w:jc w:val="center"/>
        <w:rPr>
          <w:rFonts w:ascii="Times New Roman" w:hAnsi="Times New Roman" w:cs="Times New Roman"/>
          <w:b/>
          <w:sz w:val="24"/>
          <w:szCs w:val="24"/>
        </w:rPr>
      </w:pPr>
    </w:p>
    <w:p w14:paraId="71BA0192" w14:textId="77777777" w:rsidR="00E708B5" w:rsidRDefault="00E708B5">
      <w:pPr>
        <w:rPr>
          <w:rFonts w:ascii="Times New Roman" w:hAnsi="Times New Roman" w:cs="Times New Roman"/>
          <w:sz w:val="28"/>
          <w:szCs w:val="28"/>
        </w:rPr>
      </w:pPr>
    </w:p>
    <w:p w14:paraId="07DB33C1" w14:textId="77777777" w:rsidR="00E708B5" w:rsidRDefault="00E708B5">
      <w:pPr>
        <w:rPr>
          <w:rFonts w:ascii="Times New Roman" w:hAnsi="Times New Roman" w:cs="Times New Roman"/>
          <w:sz w:val="28"/>
          <w:szCs w:val="28"/>
        </w:rPr>
      </w:pPr>
    </w:p>
    <w:p w14:paraId="7F5D345F" w14:textId="77777777" w:rsidR="009F022C" w:rsidRDefault="009F022C">
      <w:pPr>
        <w:rPr>
          <w:rFonts w:ascii="Times New Roman" w:hAnsi="Times New Roman" w:cs="Times New Roman"/>
          <w:sz w:val="28"/>
          <w:szCs w:val="28"/>
        </w:rPr>
      </w:pPr>
      <w:r>
        <w:rPr>
          <w:rFonts w:ascii="Times New Roman" w:hAnsi="Times New Roman" w:cs="Times New Roman"/>
          <w:sz w:val="28"/>
          <w:szCs w:val="28"/>
        </w:rPr>
        <w:br w:type="page"/>
      </w:r>
    </w:p>
    <w:tbl>
      <w:tblPr>
        <w:tblStyle w:val="TableGrid"/>
        <w:tblpPr w:leftFromText="180" w:rightFromText="180" w:vertAnchor="text" w:horzAnchor="margin" w:tblpY="-211"/>
        <w:tblW w:w="5000" w:type="pct"/>
        <w:tblLook w:val="0600" w:firstRow="0" w:lastRow="0" w:firstColumn="0" w:lastColumn="0" w:noHBand="1" w:noVBand="1"/>
      </w:tblPr>
      <w:tblGrid>
        <w:gridCol w:w="4596"/>
        <w:gridCol w:w="1021"/>
        <w:gridCol w:w="769"/>
        <w:gridCol w:w="52"/>
        <w:gridCol w:w="690"/>
        <w:gridCol w:w="131"/>
        <w:gridCol w:w="7242"/>
      </w:tblGrid>
      <w:tr w:rsidR="00750D08" w:rsidRPr="001914B2" w14:paraId="1BBA7078" w14:textId="77777777" w:rsidTr="00750D08">
        <w:trPr>
          <w:cantSplit/>
        </w:trPr>
        <w:tc>
          <w:tcPr>
            <w:tcW w:w="5000" w:type="pct"/>
            <w:gridSpan w:val="7"/>
          </w:tcPr>
          <w:p w14:paraId="35AF28BB" w14:textId="77777777" w:rsidR="00750D08" w:rsidRPr="00F26223" w:rsidRDefault="00750D08" w:rsidP="00750D08">
            <w:pPr>
              <w:jc w:val="center"/>
              <w:rPr>
                <w:rFonts w:ascii="Times New Roman" w:hAnsi="Times New Roman" w:cs="Times New Roman"/>
                <w:b/>
                <w:sz w:val="20"/>
                <w:szCs w:val="20"/>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—Interpreting Categorical and Quantitative Data in Grades 9-12</w:t>
            </w:r>
          </w:p>
        </w:tc>
      </w:tr>
      <w:tr w:rsidR="00750D08" w:rsidRPr="001914B2" w14:paraId="4C9D1C80" w14:textId="77777777" w:rsidTr="00750D08">
        <w:trPr>
          <w:cantSplit/>
        </w:trPr>
        <w:tc>
          <w:tcPr>
            <w:tcW w:w="5000" w:type="pct"/>
            <w:gridSpan w:val="7"/>
          </w:tcPr>
          <w:p w14:paraId="5A795999" w14:textId="77777777" w:rsidR="00750D08" w:rsidRDefault="00750D08" w:rsidP="00750D08">
            <w:pPr>
              <w:rPr>
                <w:rFonts w:ascii="Times New Roman" w:hAnsi="Times New Roman" w:cs="Times New Roman"/>
              </w:rPr>
            </w:pPr>
          </w:p>
          <w:p w14:paraId="7C6F30A6" w14:textId="77777777" w:rsidR="00750D08" w:rsidRPr="001914B2" w:rsidRDefault="00750D08" w:rsidP="00750D08">
            <w:pPr>
              <w:rPr>
                <w:rFonts w:ascii="Times New Roman" w:hAnsi="Times New Roman" w:cs="Times New Roman"/>
              </w:rPr>
            </w:pPr>
            <w:r w:rsidRPr="001914B2">
              <w:rPr>
                <w:rFonts w:ascii="Times New Roman" w:hAnsi="Times New Roman" w:cs="Times New Roman"/>
              </w:rPr>
              <w:t>Name of Reviewer _____________________________________________ Sch</w:t>
            </w:r>
            <w:r>
              <w:rPr>
                <w:rFonts w:ascii="Times New Roman" w:hAnsi="Times New Roman" w:cs="Times New Roman"/>
              </w:rPr>
              <w:t>ool/District ____________</w:t>
            </w:r>
            <w:r w:rsidRPr="001914B2">
              <w:rPr>
                <w:rFonts w:ascii="Times New Roman" w:hAnsi="Times New Roman" w:cs="Times New Roman"/>
              </w:rPr>
              <w:t>________________ Date</w:t>
            </w:r>
            <w:r>
              <w:rPr>
                <w:rFonts w:ascii="Times New Roman" w:hAnsi="Times New Roman" w:cs="Times New Roman"/>
              </w:rPr>
              <w:t xml:space="preserve"> _________</w:t>
            </w:r>
            <w:r w:rsidRPr="001914B2">
              <w:rPr>
                <w:rFonts w:ascii="Times New Roman" w:hAnsi="Times New Roman" w:cs="Times New Roman"/>
              </w:rPr>
              <w:t>__</w:t>
            </w:r>
          </w:p>
          <w:p w14:paraId="50AA49FD" w14:textId="77777777" w:rsidR="00750D08" w:rsidRPr="001914B2" w:rsidRDefault="00750D08" w:rsidP="00750D08">
            <w:pPr>
              <w:rPr>
                <w:rFonts w:ascii="Times New Roman" w:hAnsi="Times New Roman" w:cs="Times New Roman"/>
              </w:rPr>
            </w:pPr>
          </w:p>
          <w:p w14:paraId="2FE54827" w14:textId="77777777" w:rsidR="00750D08" w:rsidRPr="001914B2" w:rsidRDefault="00750D08" w:rsidP="00750D08">
            <w:pPr>
              <w:rPr>
                <w:rFonts w:ascii="Times New Roman" w:hAnsi="Times New Roman" w:cs="Times New Roman"/>
              </w:rPr>
            </w:pPr>
            <w:r w:rsidRPr="001914B2">
              <w:rPr>
                <w:rFonts w:ascii="Times New Roman" w:hAnsi="Times New Roman" w:cs="Times New Roman"/>
              </w:rPr>
              <w:t>Name of Curri</w:t>
            </w:r>
            <w:r>
              <w:rPr>
                <w:rFonts w:ascii="Times New Roman" w:hAnsi="Times New Roman" w:cs="Times New Roman"/>
              </w:rPr>
              <w:t>culum Materials _____</w:t>
            </w:r>
            <w:r w:rsidRPr="001914B2">
              <w:rPr>
                <w:rFonts w:ascii="Times New Roman" w:hAnsi="Times New Roman" w:cs="Times New Roman"/>
              </w:rPr>
              <w:t xml:space="preserve">_____________________________________  Publication Date ___________  </w:t>
            </w:r>
            <w:r>
              <w:rPr>
                <w:rFonts w:ascii="Times New Roman" w:hAnsi="Times New Roman" w:cs="Times New Roman"/>
              </w:rPr>
              <w:t>Course</w:t>
            </w:r>
            <w:r w:rsidRPr="001914B2">
              <w:rPr>
                <w:rFonts w:ascii="Times New Roman" w:hAnsi="Times New Roman" w:cs="Times New Roman"/>
              </w:rPr>
              <w:t>(s) _________</w:t>
            </w:r>
            <w:r>
              <w:rPr>
                <w:rFonts w:ascii="Times New Roman" w:hAnsi="Times New Roman" w:cs="Times New Roman"/>
              </w:rPr>
              <w:t>_</w:t>
            </w:r>
            <w:r w:rsidRPr="001914B2">
              <w:rPr>
                <w:rFonts w:ascii="Times New Roman" w:hAnsi="Times New Roman" w:cs="Times New Roman"/>
              </w:rPr>
              <w:t>______</w:t>
            </w:r>
          </w:p>
          <w:p w14:paraId="0A0DC076" w14:textId="77777777" w:rsidR="00750D08" w:rsidRPr="00F26223" w:rsidRDefault="00750D08" w:rsidP="00750D08">
            <w:pPr>
              <w:rPr>
                <w:rFonts w:ascii="Times New Roman" w:hAnsi="Times New Roman" w:cs="Times New Roman"/>
                <w:b/>
                <w:sz w:val="20"/>
                <w:szCs w:val="20"/>
              </w:rPr>
            </w:pPr>
          </w:p>
        </w:tc>
      </w:tr>
      <w:tr w:rsidR="00750D08" w:rsidRPr="001914B2" w14:paraId="6D28CABC" w14:textId="77777777" w:rsidTr="00750D08">
        <w:trPr>
          <w:cantSplit/>
        </w:trPr>
        <w:tc>
          <w:tcPr>
            <w:tcW w:w="2503" w:type="pct"/>
            <w:gridSpan w:val="6"/>
          </w:tcPr>
          <w:p w14:paraId="425B25BA"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E6452C">
              <w:rPr>
                <w:rFonts w:ascii="Times New Roman" w:hAnsi="Times New Roman" w:cs="Times New Roman"/>
                <w:sz w:val="18"/>
                <w:szCs w:val="18"/>
              </w:rPr>
              <w:t>:</w:t>
            </w:r>
          </w:p>
          <w:p w14:paraId="3DC3387F"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Not Found (N) -The mathematics content was not found.</w:t>
            </w:r>
          </w:p>
          <w:p w14:paraId="055B3782"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Low (L) -</w:t>
            </w:r>
            <w:r w:rsidRPr="00E6452C" w:rsidDel="00C352E2">
              <w:rPr>
                <w:rFonts w:ascii="Times New Roman" w:hAnsi="Times New Roman" w:cs="Times New Roman"/>
                <w:sz w:val="18"/>
                <w:szCs w:val="18"/>
              </w:rPr>
              <w:t xml:space="preserve"> </w:t>
            </w:r>
            <w:r w:rsidRPr="00E6452C">
              <w:rPr>
                <w:rFonts w:ascii="Times New Roman" w:hAnsi="Times New Roman" w:cs="Times New Roman"/>
                <w:sz w:val="18"/>
                <w:szCs w:val="18"/>
              </w:rPr>
              <w:t xml:space="preserve">Major gaps in the mathematics content were found. </w:t>
            </w:r>
          </w:p>
          <w:p w14:paraId="176D21C3"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Marginal (M) -Gaps in the content, as described in the Standards, were found and these gaps may not be easily filled.</w:t>
            </w:r>
          </w:p>
          <w:p w14:paraId="50B4FDC5"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Acceptable (A)-Few gaps in the content, as described in the Standards, were found and these gaps may be easily filled.</w:t>
            </w:r>
          </w:p>
          <w:p w14:paraId="4A7856CB" w14:textId="77777777" w:rsidR="00750D08" w:rsidRPr="00E6452C" w:rsidRDefault="0054649E" w:rsidP="00750D08">
            <w:pPr>
              <w:rPr>
                <w:rFonts w:ascii="Times New Roman" w:hAnsi="Times New Roman" w:cs="Times New Roman"/>
              </w:rPr>
            </w:pPr>
            <w:r>
              <w:rPr>
                <w:rFonts w:ascii="Times New Roman" w:hAnsi="Times New Roman" w:cs="Times New Roman"/>
                <w:sz w:val="18"/>
                <w:szCs w:val="18"/>
              </w:rPr>
              <w:t>High (H)-The content was fully formed as described in the standards</w:t>
            </w:r>
            <w:r w:rsidR="00750D08" w:rsidRPr="00E6452C">
              <w:rPr>
                <w:rFonts w:ascii="Times New Roman" w:hAnsi="Times New Roman" w:cs="Times New Roman"/>
                <w:sz w:val="18"/>
                <w:szCs w:val="18"/>
              </w:rPr>
              <w:t>.</w:t>
            </w:r>
          </w:p>
        </w:tc>
        <w:tc>
          <w:tcPr>
            <w:tcW w:w="2497" w:type="pct"/>
          </w:tcPr>
          <w:p w14:paraId="05A676A0" w14:textId="77777777" w:rsidR="00750D08" w:rsidRPr="00E6452C" w:rsidRDefault="00750D08" w:rsidP="00750D08">
            <w:pPr>
              <w:rPr>
                <w:rFonts w:ascii="Times New Roman" w:hAnsi="Times New Roman" w:cs="Times New Roman"/>
                <w:b/>
                <w:sz w:val="18"/>
                <w:szCs w:val="18"/>
              </w:rPr>
            </w:pPr>
            <w:r w:rsidRPr="00E6452C">
              <w:rPr>
                <w:rFonts w:ascii="Times New Roman" w:hAnsi="Times New Roman" w:cs="Times New Roman"/>
                <w:b/>
                <w:sz w:val="18"/>
                <w:szCs w:val="18"/>
              </w:rPr>
              <w:t>Balance of Mathematical Understanding and Procedural Skills Rubric</w:t>
            </w:r>
            <w:r w:rsidR="003C57D2">
              <w:rPr>
                <w:rFonts w:ascii="Times New Roman" w:hAnsi="Times New Roman" w:cs="Times New Roman"/>
                <w:b/>
                <w:sz w:val="18"/>
                <w:szCs w:val="18"/>
              </w:rPr>
              <w:t xml:space="preserve"> (Bal)</w:t>
            </w:r>
            <w:r w:rsidRPr="00E6452C">
              <w:rPr>
                <w:rFonts w:ascii="Times New Roman" w:hAnsi="Times New Roman" w:cs="Times New Roman"/>
                <w:b/>
                <w:sz w:val="18"/>
                <w:szCs w:val="18"/>
              </w:rPr>
              <w:t>:</w:t>
            </w:r>
          </w:p>
          <w:p w14:paraId="5E219989"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 xml:space="preserve">Not Found (N) -The content was not found. </w:t>
            </w:r>
          </w:p>
          <w:p w14:paraId="4A0C0C90"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Low (L)-The content was not developed or developed superficially.</w:t>
            </w:r>
          </w:p>
          <w:p w14:paraId="4B4ACA73"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Marginal (M)-The content was found and focused primarily on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and minimally on mathematical understanding, or ignored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w:t>
            </w:r>
          </w:p>
          <w:p w14:paraId="0F458B53"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Acceptable (A)-The content was developed with a balance of mathematical understanding and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but the connections between the two were not developed.</w:t>
            </w:r>
          </w:p>
          <w:p w14:paraId="79FEB80E" w14:textId="77777777" w:rsidR="00750D08" w:rsidRPr="00E6452C" w:rsidRDefault="00750D08" w:rsidP="00750D08">
            <w:pPr>
              <w:rPr>
                <w:rFonts w:ascii="Times New Roman" w:hAnsi="Times New Roman" w:cs="Times New Roman"/>
                <w:sz w:val="18"/>
                <w:szCs w:val="18"/>
              </w:rPr>
            </w:pPr>
            <w:r w:rsidRPr="00E6452C">
              <w:rPr>
                <w:rFonts w:ascii="Times New Roman" w:hAnsi="Times New Roman" w:cs="Times New Roman"/>
                <w:sz w:val="18"/>
                <w:szCs w:val="18"/>
              </w:rPr>
              <w:t xml:space="preserve">High (H)-The content was developed with a balance of mathematical understanding and </w:t>
            </w:r>
          </w:p>
          <w:p w14:paraId="3BE7E72C" w14:textId="77777777" w:rsidR="00750D08" w:rsidRPr="00E6452C" w:rsidRDefault="00750D08" w:rsidP="00750D08">
            <w:pPr>
              <w:rPr>
                <w:rFonts w:ascii="Times New Roman" w:hAnsi="Times New Roman" w:cs="Times New Roman"/>
                <w:sz w:val="18"/>
                <w:szCs w:val="18"/>
              </w:rPr>
            </w:pPr>
            <w:r w:rsidRPr="00E6452C">
              <w:rPr>
                <w:rFonts w:ascii="Times New Roman" w:hAnsi="Times New Roman" w:cs="Times New Roman"/>
                <w:sz w:val="18"/>
                <w:szCs w:val="18"/>
              </w:rPr>
              <w:t xml:space="preserve">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and the connections between the two were </w:t>
            </w:r>
          </w:p>
          <w:p w14:paraId="4A9C6703" w14:textId="77777777" w:rsidR="00750D08" w:rsidRPr="00E6452C" w:rsidRDefault="00750D08" w:rsidP="00750D08">
            <w:pPr>
              <w:rPr>
                <w:rFonts w:ascii="Times New Roman" w:hAnsi="Times New Roman" w:cs="Times New Roman"/>
              </w:rPr>
            </w:pPr>
            <w:r w:rsidRPr="00E6452C">
              <w:rPr>
                <w:rFonts w:ascii="Times New Roman" w:hAnsi="Times New Roman" w:cs="Times New Roman"/>
                <w:sz w:val="18"/>
                <w:szCs w:val="18"/>
              </w:rPr>
              <w:t xml:space="preserve">      </w:t>
            </w:r>
            <w:proofErr w:type="gramStart"/>
            <w:r w:rsidRPr="00E6452C">
              <w:rPr>
                <w:rFonts w:ascii="Times New Roman" w:hAnsi="Times New Roman" w:cs="Times New Roman"/>
                <w:sz w:val="18"/>
                <w:szCs w:val="18"/>
              </w:rPr>
              <w:t>developed</w:t>
            </w:r>
            <w:proofErr w:type="gramEnd"/>
            <w:r w:rsidRPr="00E6452C">
              <w:rPr>
                <w:rFonts w:ascii="Times New Roman" w:hAnsi="Times New Roman" w:cs="Times New Roman"/>
                <w:sz w:val="18"/>
                <w:szCs w:val="18"/>
              </w:rPr>
              <w:t>.</w:t>
            </w:r>
          </w:p>
        </w:tc>
      </w:tr>
      <w:tr w:rsidR="00750D08" w:rsidRPr="001914B2" w14:paraId="11BF5084" w14:textId="77777777" w:rsidTr="00750D08">
        <w:trPr>
          <w:cantSplit/>
        </w:trPr>
        <w:tc>
          <w:tcPr>
            <w:tcW w:w="1585" w:type="pct"/>
            <w:shd w:val="clear" w:color="auto" w:fill="FFFFFF" w:themeFill="background1"/>
          </w:tcPr>
          <w:p w14:paraId="50F676AC" w14:textId="77777777" w:rsidR="00750D08" w:rsidRPr="00E6452C" w:rsidRDefault="00432C25" w:rsidP="00432C25">
            <w:pPr>
              <w:jc w:val="center"/>
              <w:rPr>
                <w:rFonts w:ascii="Times New Roman" w:hAnsi="Times New Roman" w:cs="Times New Roman"/>
                <w:b/>
              </w:rPr>
            </w:pPr>
            <w:r w:rsidRPr="00E6452C">
              <w:rPr>
                <w:rFonts w:ascii="Times New Roman" w:hAnsi="Times New Roman" w:cs="Times New Roman"/>
                <w:b/>
              </w:rPr>
              <w:t>CCSS</w:t>
            </w:r>
            <w:r>
              <w:rPr>
                <w:rFonts w:ascii="Times New Roman" w:hAnsi="Times New Roman" w:cs="Times New Roman"/>
                <w:b/>
              </w:rPr>
              <w:t xml:space="preserve">M </w:t>
            </w:r>
            <w:r w:rsidR="00750D08" w:rsidRPr="00E6452C">
              <w:rPr>
                <w:rFonts w:ascii="Times New Roman" w:hAnsi="Times New Roman" w:cs="Times New Roman"/>
                <w:b/>
              </w:rPr>
              <w:t>Standards Grades 9-12</w:t>
            </w:r>
          </w:p>
        </w:tc>
        <w:tc>
          <w:tcPr>
            <w:tcW w:w="352" w:type="pct"/>
            <w:tcBorders>
              <w:bottom w:val="single" w:sz="4" w:space="0" w:color="000000" w:themeColor="text1"/>
            </w:tcBorders>
            <w:shd w:val="clear" w:color="auto" w:fill="FFFFFF" w:themeFill="background1"/>
          </w:tcPr>
          <w:p w14:paraId="1A337F60" w14:textId="77777777" w:rsidR="00750D08" w:rsidRPr="00F26223" w:rsidRDefault="00750D08" w:rsidP="00750D08">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65" w:type="pct"/>
            <w:shd w:val="clear" w:color="auto" w:fill="FFFFFF" w:themeFill="background1"/>
          </w:tcPr>
          <w:p w14:paraId="44AA4603"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534CCD83"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301" w:type="pct"/>
            <w:gridSpan w:val="3"/>
            <w:shd w:val="clear" w:color="auto" w:fill="FFFFFF" w:themeFill="background1"/>
          </w:tcPr>
          <w:p w14:paraId="4474EE0F"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54DD9CA0"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497" w:type="pct"/>
            <w:tcBorders>
              <w:bottom w:val="single" w:sz="4" w:space="0" w:color="000000" w:themeColor="text1"/>
            </w:tcBorders>
            <w:shd w:val="clear" w:color="auto" w:fill="FFFFFF" w:themeFill="background1"/>
          </w:tcPr>
          <w:p w14:paraId="54CE8489" w14:textId="77777777" w:rsidR="00750D08" w:rsidRPr="00E6452C" w:rsidRDefault="00750D08" w:rsidP="00750D08">
            <w:pPr>
              <w:jc w:val="center"/>
              <w:rPr>
                <w:rFonts w:ascii="Times New Roman" w:hAnsi="Times New Roman" w:cs="Times New Roman"/>
                <w:b/>
              </w:rPr>
            </w:pPr>
            <w:r w:rsidRPr="00E6452C">
              <w:rPr>
                <w:rFonts w:ascii="Times New Roman" w:hAnsi="Times New Roman" w:cs="Times New Roman"/>
                <w:b/>
              </w:rPr>
              <w:t>Notes/Ex</w:t>
            </w:r>
            <w:r>
              <w:rPr>
                <w:rFonts w:ascii="Times New Roman" w:hAnsi="Times New Roman" w:cs="Times New Roman"/>
                <w:b/>
              </w:rPr>
              <w:t>amples</w:t>
            </w:r>
          </w:p>
        </w:tc>
      </w:tr>
      <w:tr w:rsidR="00750D08" w:rsidRPr="001914B2" w14:paraId="3A871FAC" w14:textId="77777777" w:rsidTr="00750D08">
        <w:trPr>
          <w:cantSplit/>
        </w:trPr>
        <w:tc>
          <w:tcPr>
            <w:tcW w:w="1585" w:type="pct"/>
          </w:tcPr>
          <w:p w14:paraId="73809C23" w14:textId="77777777" w:rsidR="00750D08" w:rsidRPr="00F26223" w:rsidRDefault="00750D08" w:rsidP="00750D08">
            <w:pPr>
              <w:tabs>
                <w:tab w:val="left" w:pos="2696"/>
              </w:tabs>
              <w:rPr>
                <w:rFonts w:ascii="Times New Roman" w:hAnsi="Times New Roman" w:cs="Times New Roman"/>
                <w:b/>
                <w:color w:val="141413"/>
                <w:sz w:val="18"/>
                <w:szCs w:val="18"/>
              </w:rPr>
            </w:pPr>
            <w:r w:rsidRPr="00F26223">
              <w:rPr>
                <w:rFonts w:ascii="Times New Roman" w:hAnsi="Times New Roman" w:cs="Times New Roman"/>
                <w:b/>
                <w:sz w:val="18"/>
                <w:szCs w:val="18"/>
              </w:rPr>
              <w:t>Interpreting Categorical and Quantitative Data (S-ID)</w:t>
            </w:r>
          </w:p>
        </w:tc>
        <w:tc>
          <w:tcPr>
            <w:tcW w:w="352" w:type="pct"/>
            <w:shd w:val="clear" w:color="auto" w:fill="auto"/>
          </w:tcPr>
          <w:p w14:paraId="27F2CFCB" w14:textId="77777777" w:rsidR="00750D08" w:rsidRPr="001914B2" w:rsidRDefault="00750D08" w:rsidP="00750D08">
            <w:pPr>
              <w:rPr>
                <w:rFonts w:ascii="Times New Roman" w:hAnsi="Times New Roman" w:cs="Times New Roman"/>
              </w:rPr>
            </w:pPr>
          </w:p>
        </w:tc>
        <w:tc>
          <w:tcPr>
            <w:tcW w:w="265" w:type="pct"/>
            <w:shd w:val="clear" w:color="auto" w:fill="auto"/>
          </w:tcPr>
          <w:p w14:paraId="291A79F0" w14:textId="77777777" w:rsidR="00750D08" w:rsidRPr="001914B2" w:rsidRDefault="00750D08" w:rsidP="00750D08">
            <w:pPr>
              <w:rPr>
                <w:rFonts w:ascii="Times New Roman" w:hAnsi="Times New Roman" w:cs="Times New Roman"/>
              </w:rPr>
            </w:pPr>
          </w:p>
        </w:tc>
        <w:tc>
          <w:tcPr>
            <w:tcW w:w="301" w:type="pct"/>
            <w:gridSpan w:val="3"/>
            <w:shd w:val="clear" w:color="auto" w:fill="auto"/>
          </w:tcPr>
          <w:p w14:paraId="77C4A1D5" w14:textId="77777777" w:rsidR="00750D08" w:rsidRPr="001914B2" w:rsidRDefault="00750D08" w:rsidP="00750D08">
            <w:pPr>
              <w:rPr>
                <w:rFonts w:ascii="Times New Roman" w:hAnsi="Times New Roman" w:cs="Times New Roman"/>
              </w:rPr>
            </w:pPr>
          </w:p>
        </w:tc>
        <w:tc>
          <w:tcPr>
            <w:tcW w:w="2497" w:type="pct"/>
            <w:vMerge w:val="restart"/>
            <w:shd w:val="clear" w:color="auto" w:fill="FFFFFF" w:themeFill="background1"/>
          </w:tcPr>
          <w:p w14:paraId="4D816AAE" w14:textId="77777777" w:rsidR="00750D08" w:rsidRPr="001914B2" w:rsidRDefault="00750D08" w:rsidP="00750D08">
            <w:pPr>
              <w:rPr>
                <w:rFonts w:ascii="Times New Roman" w:hAnsi="Times New Roman" w:cs="Times New Roman"/>
              </w:rPr>
            </w:pPr>
          </w:p>
          <w:p w14:paraId="78E66A40" w14:textId="77777777" w:rsidR="00750D08" w:rsidRPr="001914B2" w:rsidRDefault="00750D08" w:rsidP="00750D08">
            <w:pPr>
              <w:rPr>
                <w:rFonts w:ascii="Times New Roman" w:hAnsi="Times New Roman" w:cs="Times New Roman"/>
              </w:rPr>
            </w:pPr>
          </w:p>
        </w:tc>
      </w:tr>
      <w:tr w:rsidR="00750D08" w:rsidRPr="001914B2" w14:paraId="5016379D" w14:textId="77777777" w:rsidTr="00750D08">
        <w:trPr>
          <w:cantSplit/>
        </w:trPr>
        <w:tc>
          <w:tcPr>
            <w:tcW w:w="1585" w:type="pct"/>
          </w:tcPr>
          <w:p w14:paraId="6CD6DE3A" w14:textId="77777777" w:rsidR="00750D08" w:rsidRPr="00F26223" w:rsidRDefault="00750D08" w:rsidP="00750D08">
            <w:pPr>
              <w:rPr>
                <w:rFonts w:ascii="Times New Roman" w:hAnsi="Times New Roman" w:cs="Times New Roman"/>
                <w:b/>
                <w:sz w:val="18"/>
                <w:szCs w:val="18"/>
              </w:rPr>
            </w:pPr>
            <w:r w:rsidRPr="00F26223">
              <w:rPr>
                <w:rFonts w:ascii="Times New Roman" w:hAnsi="Times New Roman" w:cs="Times New Roman"/>
                <w:b/>
                <w:color w:val="141413"/>
                <w:sz w:val="18"/>
                <w:szCs w:val="18"/>
              </w:rPr>
              <w:t>Summarize, represent, and interpret data on a single count or measurement variable</w:t>
            </w:r>
          </w:p>
        </w:tc>
        <w:tc>
          <w:tcPr>
            <w:tcW w:w="352" w:type="pct"/>
            <w:shd w:val="clear" w:color="auto" w:fill="auto"/>
          </w:tcPr>
          <w:p w14:paraId="0A18419F" w14:textId="77777777" w:rsidR="00750D08" w:rsidRPr="001914B2" w:rsidRDefault="00750D08" w:rsidP="00750D08">
            <w:pPr>
              <w:rPr>
                <w:rFonts w:ascii="Times New Roman" w:hAnsi="Times New Roman" w:cs="Times New Roman"/>
              </w:rPr>
            </w:pPr>
          </w:p>
        </w:tc>
        <w:tc>
          <w:tcPr>
            <w:tcW w:w="265" w:type="pct"/>
            <w:shd w:val="clear" w:color="auto" w:fill="auto"/>
          </w:tcPr>
          <w:p w14:paraId="5F9A2FA0" w14:textId="77777777" w:rsidR="00750D08" w:rsidRPr="001914B2" w:rsidRDefault="00750D08" w:rsidP="00750D08">
            <w:pPr>
              <w:rPr>
                <w:rFonts w:ascii="Times New Roman" w:hAnsi="Times New Roman" w:cs="Times New Roman"/>
              </w:rPr>
            </w:pPr>
          </w:p>
        </w:tc>
        <w:tc>
          <w:tcPr>
            <w:tcW w:w="301" w:type="pct"/>
            <w:gridSpan w:val="3"/>
            <w:shd w:val="clear" w:color="auto" w:fill="auto"/>
          </w:tcPr>
          <w:p w14:paraId="3921F62D" w14:textId="77777777" w:rsidR="00750D08" w:rsidRPr="001914B2" w:rsidRDefault="00750D08" w:rsidP="00750D08">
            <w:pPr>
              <w:rPr>
                <w:rFonts w:ascii="Times New Roman" w:hAnsi="Times New Roman" w:cs="Times New Roman"/>
              </w:rPr>
            </w:pPr>
          </w:p>
        </w:tc>
        <w:tc>
          <w:tcPr>
            <w:tcW w:w="2497" w:type="pct"/>
            <w:vMerge/>
            <w:shd w:val="clear" w:color="auto" w:fill="FFFFFF" w:themeFill="background1"/>
          </w:tcPr>
          <w:p w14:paraId="66EDE926" w14:textId="77777777" w:rsidR="00750D08" w:rsidRPr="001914B2" w:rsidRDefault="00750D08" w:rsidP="00750D08">
            <w:pPr>
              <w:rPr>
                <w:rFonts w:ascii="Times New Roman" w:hAnsi="Times New Roman" w:cs="Times New Roman"/>
              </w:rPr>
            </w:pPr>
          </w:p>
        </w:tc>
      </w:tr>
      <w:tr w:rsidR="00750D08" w:rsidRPr="001914B2" w14:paraId="045F4722" w14:textId="77777777" w:rsidTr="00750D08">
        <w:trPr>
          <w:cantSplit/>
        </w:trPr>
        <w:tc>
          <w:tcPr>
            <w:tcW w:w="1585" w:type="pct"/>
          </w:tcPr>
          <w:p w14:paraId="7F604F95" w14:textId="77777777" w:rsidR="00750D08" w:rsidRPr="00F26223"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1914B2">
              <w:rPr>
                <w:rFonts w:ascii="Times New Roman" w:hAnsi="Times New Roman" w:cs="Times New Roman"/>
                <w:color w:val="141413"/>
                <w:sz w:val="18"/>
                <w:szCs w:val="18"/>
              </w:rPr>
              <w:t>Represent data with plots on the real number line (dot plots, histograms, and box plots).</w:t>
            </w:r>
          </w:p>
        </w:tc>
        <w:tc>
          <w:tcPr>
            <w:tcW w:w="352" w:type="pct"/>
          </w:tcPr>
          <w:p w14:paraId="2CDA0742" w14:textId="77777777" w:rsidR="00750D08" w:rsidRPr="001914B2" w:rsidRDefault="00750D08" w:rsidP="00750D08">
            <w:pPr>
              <w:rPr>
                <w:rFonts w:ascii="Times New Roman" w:hAnsi="Times New Roman" w:cs="Times New Roman"/>
              </w:rPr>
            </w:pPr>
          </w:p>
        </w:tc>
        <w:tc>
          <w:tcPr>
            <w:tcW w:w="265" w:type="pct"/>
            <w:shd w:val="clear" w:color="auto" w:fill="auto"/>
          </w:tcPr>
          <w:p w14:paraId="435539D4" w14:textId="77777777" w:rsidR="00750D08" w:rsidRPr="001914B2" w:rsidRDefault="00750D08" w:rsidP="00750D08">
            <w:pPr>
              <w:rPr>
                <w:rFonts w:ascii="Times New Roman" w:hAnsi="Times New Roman" w:cs="Times New Roman"/>
              </w:rPr>
            </w:pPr>
          </w:p>
        </w:tc>
        <w:tc>
          <w:tcPr>
            <w:tcW w:w="301" w:type="pct"/>
            <w:gridSpan w:val="3"/>
            <w:shd w:val="clear" w:color="auto" w:fill="auto"/>
          </w:tcPr>
          <w:p w14:paraId="37986577" w14:textId="77777777" w:rsidR="00750D08" w:rsidRPr="001914B2" w:rsidRDefault="00750D08" w:rsidP="00750D08">
            <w:pPr>
              <w:rPr>
                <w:rFonts w:ascii="Times New Roman" w:hAnsi="Times New Roman" w:cs="Times New Roman"/>
              </w:rPr>
            </w:pPr>
          </w:p>
        </w:tc>
        <w:tc>
          <w:tcPr>
            <w:tcW w:w="2497" w:type="pct"/>
            <w:vMerge/>
          </w:tcPr>
          <w:p w14:paraId="6C794BD6" w14:textId="77777777" w:rsidR="00750D08" w:rsidRPr="001914B2" w:rsidRDefault="00750D08" w:rsidP="00750D08">
            <w:pPr>
              <w:rPr>
                <w:rFonts w:ascii="Times New Roman" w:hAnsi="Times New Roman" w:cs="Times New Roman"/>
              </w:rPr>
            </w:pPr>
          </w:p>
        </w:tc>
      </w:tr>
      <w:tr w:rsidR="00750D08" w:rsidRPr="001914B2" w14:paraId="75023BB7" w14:textId="77777777" w:rsidTr="00C86613">
        <w:trPr>
          <w:cantSplit/>
          <w:trHeight w:val="296"/>
        </w:trPr>
        <w:tc>
          <w:tcPr>
            <w:tcW w:w="1585" w:type="pct"/>
            <w:shd w:val="clear" w:color="auto" w:fill="auto"/>
          </w:tcPr>
          <w:p w14:paraId="56389687" w14:textId="77777777" w:rsidR="00750D08" w:rsidRPr="008146E9"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8146E9">
              <w:rPr>
                <w:rFonts w:ascii="Times New Roman" w:hAnsi="Times New Roman" w:cs="Times New Roman"/>
                <w:color w:val="141413"/>
                <w:sz w:val="18"/>
                <w:szCs w:val="18"/>
              </w:rPr>
              <w:t>Use statistics appropriate to the shape of the data distribution to compare center (median, mean) and spread (interquartile range, standard deviation) of two or more different data sets.</w:t>
            </w:r>
          </w:p>
        </w:tc>
        <w:tc>
          <w:tcPr>
            <w:tcW w:w="352" w:type="pct"/>
            <w:shd w:val="clear" w:color="auto" w:fill="auto"/>
          </w:tcPr>
          <w:p w14:paraId="53F39534" w14:textId="77777777" w:rsidR="00750D08" w:rsidRPr="001914B2" w:rsidRDefault="00750D08" w:rsidP="00750D08">
            <w:pPr>
              <w:rPr>
                <w:rFonts w:ascii="Times New Roman" w:hAnsi="Times New Roman" w:cs="Times New Roman"/>
              </w:rPr>
            </w:pPr>
          </w:p>
        </w:tc>
        <w:tc>
          <w:tcPr>
            <w:tcW w:w="265" w:type="pct"/>
            <w:shd w:val="clear" w:color="auto" w:fill="auto"/>
          </w:tcPr>
          <w:p w14:paraId="42AFD5C4" w14:textId="77777777" w:rsidR="00750D08" w:rsidRPr="001914B2" w:rsidRDefault="00750D08" w:rsidP="00750D08">
            <w:pPr>
              <w:rPr>
                <w:rFonts w:ascii="Times New Roman" w:hAnsi="Times New Roman" w:cs="Times New Roman"/>
              </w:rPr>
            </w:pPr>
          </w:p>
        </w:tc>
        <w:tc>
          <w:tcPr>
            <w:tcW w:w="301" w:type="pct"/>
            <w:gridSpan w:val="3"/>
            <w:shd w:val="clear" w:color="auto" w:fill="auto"/>
          </w:tcPr>
          <w:p w14:paraId="6EA88CED" w14:textId="77777777" w:rsidR="00750D08" w:rsidRPr="001914B2" w:rsidRDefault="00750D08" w:rsidP="00750D08">
            <w:pPr>
              <w:rPr>
                <w:rFonts w:ascii="Times New Roman" w:hAnsi="Times New Roman" w:cs="Times New Roman"/>
              </w:rPr>
            </w:pPr>
          </w:p>
        </w:tc>
        <w:tc>
          <w:tcPr>
            <w:tcW w:w="2497" w:type="pct"/>
            <w:vMerge/>
            <w:shd w:val="clear" w:color="auto" w:fill="auto"/>
          </w:tcPr>
          <w:p w14:paraId="5333604D" w14:textId="77777777" w:rsidR="00750D08" w:rsidRPr="001914B2" w:rsidRDefault="00750D08" w:rsidP="00750D08">
            <w:pPr>
              <w:rPr>
                <w:rFonts w:ascii="Times New Roman" w:hAnsi="Times New Roman" w:cs="Times New Roman"/>
              </w:rPr>
            </w:pPr>
          </w:p>
        </w:tc>
      </w:tr>
      <w:tr w:rsidR="00750D08" w:rsidRPr="001914B2" w14:paraId="12740E1F" w14:textId="77777777" w:rsidTr="00750D08">
        <w:trPr>
          <w:cantSplit/>
          <w:trHeight w:val="296"/>
        </w:trPr>
        <w:tc>
          <w:tcPr>
            <w:tcW w:w="1585" w:type="pct"/>
          </w:tcPr>
          <w:p w14:paraId="71B9E233" w14:textId="77777777" w:rsidR="00750D08" w:rsidRPr="00F26223"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1914B2">
              <w:rPr>
                <w:rFonts w:ascii="Times New Roman" w:hAnsi="Times New Roman" w:cs="Times New Roman"/>
                <w:color w:val="141413"/>
                <w:sz w:val="18"/>
                <w:szCs w:val="18"/>
              </w:rPr>
              <w:t>Interpret differences in shape, center, and spread in the context of the data sets, accounting for possible effects of extreme data points (outliers).</w:t>
            </w:r>
          </w:p>
        </w:tc>
        <w:tc>
          <w:tcPr>
            <w:tcW w:w="352" w:type="pct"/>
          </w:tcPr>
          <w:p w14:paraId="0327AF26" w14:textId="77777777" w:rsidR="00750D08" w:rsidRPr="001914B2" w:rsidRDefault="00750D08" w:rsidP="00750D08">
            <w:pPr>
              <w:rPr>
                <w:rFonts w:ascii="Times New Roman" w:hAnsi="Times New Roman" w:cs="Times New Roman"/>
              </w:rPr>
            </w:pPr>
          </w:p>
        </w:tc>
        <w:tc>
          <w:tcPr>
            <w:tcW w:w="265" w:type="pct"/>
          </w:tcPr>
          <w:p w14:paraId="2476F895" w14:textId="77777777" w:rsidR="00750D08" w:rsidRPr="001914B2" w:rsidRDefault="00750D08" w:rsidP="00750D08">
            <w:pPr>
              <w:rPr>
                <w:rFonts w:ascii="Times New Roman" w:hAnsi="Times New Roman" w:cs="Times New Roman"/>
              </w:rPr>
            </w:pPr>
          </w:p>
        </w:tc>
        <w:tc>
          <w:tcPr>
            <w:tcW w:w="301" w:type="pct"/>
            <w:gridSpan w:val="3"/>
          </w:tcPr>
          <w:p w14:paraId="032B3351" w14:textId="77777777" w:rsidR="00750D08" w:rsidRPr="001914B2" w:rsidRDefault="00750D08" w:rsidP="00750D08">
            <w:pPr>
              <w:rPr>
                <w:rFonts w:ascii="Times New Roman" w:hAnsi="Times New Roman" w:cs="Times New Roman"/>
              </w:rPr>
            </w:pPr>
          </w:p>
        </w:tc>
        <w:tc>
          <w:tcPr>
            <w:tcW w:w="2497" w:type="pct"/>
            <w:vMerge/>
          </w:tcPr>
          <w:p w14:paraId="2B5C63F9" w14:textId="77777777" w:rsidR="00750D08" w:rsidRPr="001914B2" w:rsidRDefault="00750D08" w:rsidP="00750D08">
            <w:pPr>
              <w:rPr>
                <w:rFonts w:ascii="Times New Roman" w:hAnsi="Times New Roman" w:cs="Times New Roman"/>
              </w:rPr>
            </w:pPr>
          </w:p>
        </w:tc>
      </w:tr>
      <w:tr w:rsidR="00750D08" w:rsidRPr="001914B2" w14:paraId="6981CA90" w14:textId="77777777" w:rsidTr="00750D08">
        <w:trPr>
          <w:cantSplit/>
          <w:trHeight w:val="20"/>
        </w:trPr>
        <w:tc>
          <w:tcPr>
            <w:tcW w:w="1585" w:type="pct"/>
          </w:tcPr>
          <w:p w14:paraId="094E6A65" w14:textId="77777777" w:rsidR="00750D08"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1914B2">
              <w:rPr>
                <w:rFonts w:ascii="Times New Roman" w:hAnsi="Times New Roman" w:cs="Times New Roman"/>
                <w:color w:val="141413"/>
                <w:sz w:val="18"/>
                <w:szCs w:val="18"/>
              </w:rPr>
              <w:t xml:space="preserve">Use the mean and standard deviation of a data set to fit it to a normal distribution and to estimate population percentages. </w:t>
            </w:r>
            <w:r w:rsidRPr="001914B2">
              <w:rPr>
                <w:rFonts w:ascii="Times New Roman" w:hAnsi="Times New Roman" w:cs="Times New Roman"/>
                <w:color w:val="141413"/>
                <w:sz w:val="18"/>
                <w:szCs w:val="18"/>
              </w:rPr>
              <w:br/>
              <w:t xml:space="preserve">Recognize that there are data sets for which such a procedure is not appropriate. </w:t>
            </w:r>
            <w:r w:rsidRPr="001914B2">
              <w:rPr>
                <w:rFonts w:ascii="Times New Roman" w:hAnsi="Times New Roman" w:cs="Times New Roman"/>
                <w:color w:val="141413"/>
                <w:sz w:val="18"/>
                <w:szCs w:val="18"/>
              </w:rPr>
              <w:br/>
              <w:t>Use calculators, spreadsheets, and tables to estimate areas under the normal curve.</w:t>
            </w:r>
          </w:p>
          <w:p w14:paraId="205461D6" w14:textId="77777777" w:rsid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603A0A9C" w14:textId="77777777" w:rsid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2DB5E188" w14:textId="77777777" w:rsid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3599F699" w14:textId="77777777" w:rsid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6E961D67" w14:textId="77777777" w:rsid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p w14:paraId="0FF2DFBF" w14:textId="77777777" w:rsidR="00750D08" w:rsidRPr="00750D08"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352" w:type="pct"/>
            <w:tcBorders>
              <w:bottom w:val="single" w:sz="4" w:space="0" w:color="000000" w:themeColor="text1"/>
            </w:tcBorders>
          </w:tcPr>
          <w:p w14:paraId="737E6871" w14:textId="77777777" w:rsidR="00750D08" w:rsidRPr="001914B2" w:rsidRDefault="00750D08" w:rsidP="00750D08">
            <w:pPr>
              <w:rPr>
                <w:rFonts w:ascii="Times New Roman" w:hAnsi="Times New Roman" w:cs="Times New Roman"/>
              </w:rPr>
            </w:pPr>
          </w:p>
        </w:tc>
        <w:tc>
          <w:tcPr>
            <w:tcW w:w="265" w:type="pct"/>
          </w:tcPr>
          <w:p w14:paraId="5379B0E2" w14:textId="77777777" w:rsidR="00750D08" w:rsidRPr="001914B2" w:rsidRDefault="00750D08" w:rsidP="00750D08">
            <w:pPr>
              <w:rPr>
                <w:rFonts w:ascii="Times New Roman" w:hAnsi="Times New Roman" w:cs="Times New Roman"/>
              </w:rPr>
            </w:pPr>
          </w:p>
        </w:tc>
        <w:tc>
          <w:tcPr>
            <w:tcW w:w="301" w:type="pct"/>
            <w:gridSpan w:val="3"/>
          </w:tcPr>
          <w:p w14:paraId="7E83B56D" w14:textId="77777777" w:rsidR="00750D08" w:rsidRPr="001914B2" w:rsidRDefault="00750D08" w:rsidP="00750D08">
            <w:pPr>
              <w:rPr>
                <w:rFonts w:ascii="Times New Roman" w:hAnsi="Times New Roman" w:cs="Times New Roman"/>
              </w:rPr>
            </w:pPr>
          </w:p>
        </w:tc>
        <w:tc>
          <w:tcPr>
            <w:tcW w:w="2497" w:type="pct"/>
            <w:vMerge/>
            <w:tcBorders>
              <w:bottom w:val="single" w:sz="4" w:space="0" w:color="000000" w:themeColor="text1"/>
            </w:tcBorders>
          </w:tcPr>
          <w:p w14:paraId="1DD402F2" w14:textId="77777777" w:rsidR="00750D08" w:rsidRPr="001914B2" w:rsidRDefault="00750D08" w:rsidP="00750D08">
            <w:pPr>
              <w:rPr>
                <w:rFonts w:ascii="Times New Roman" w:hAnsi="Times New Roman" w:cs="Times New Roman"/>
              </w:rPr>
            </w:pPr>
          </w:p>
        </w:tc>
      </w:tr>
      <w:tr w:rsidR="00750D08" w:rsidRPr="001914B2" w14:paraId="76A6A3A6" w14:textId="77777777" w:rsidTr="00750D08">
        <w:trPr>
          <w:cantSplit/>
          <w:trHeight w:val="296"/>
        </w:trPr>
        <w:tc>
          <w:tcPr>
            <w:tcW w:w="5000" w:type="pct"/>
            <w:gridSpan w:val="7"/>
          </w:tcPr>
          <w:p w14:paraId="3344EF8C" w14:textId="77777777" w:rsidR="00750D08" w:rsidRPr="001914B2" w:rsidRDefault="00750D08" w:rsidP="00750D08">
            <w:pPr>
              <w:jc w:val="center"/>
              <w:rPr>
                <w:rFonts w:ascii="Times New Roman" w:hAnsi="Times New Roman" w:cs="Times New Roman"/>
              </w:rPr>
            </w:pPr>
            <w:r>
              <w:rPr>
                <w:rFonts w:ascii="Times New Roman" w:hAnsi="Times New Roman" w:cs="Times New Roman"/>
                <w:b/>
              </w:rPr>
              <w:lastRenderedPageBreak/>
              <w:t>C</w:t>
            </w:r>
            <w:r w:rsidR="00EF6EAA">
              <w:rPr>
                <w:rFonts w:ascii="Times New Roman" w:hAnsi="Times New Roman" w:cs="Times New Roman"/>
                <w:b/>
              </w:rPr>
              <w:t>C</w:t>
            </w:r>
            <w:r>
              <w:rPr>
                <w:rFonts w:ascii="Times New Roman" w:hAnsi="Times New Roman" w:cs="Times New Roman"/>
                <w:b/>
              </w:rPr>
              <w:t>SS</w:t>
            </w:r>
            <w:r w:rsidR="00EF6EAA">
              <w:rPr>
                <w:rFonts w:ascii="Times New Roman" w:hAnsi="Times New Roman" w:cs="Times New Roman"/>
                <w:b/>
              </w:rPr>
              <w:t>M</w:t>
            </w:r>
            <w:r>
              <w:rPr>
                <w:rFonts w:ascii="Times New Roman" w:hAnsi="Times New Roman" w:cs="Times New Roman"/>
                <w:b/>
              </w:rPr>
              <w:t xml:space="preserve"> Curriculum 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—Interpreting Categorical and Quantitative Data in Grades 9-12</w:t>
            </w:r>
          </w:p>
        </w:tc>
      </w:tr>
      <w:tr w:rsidR="00750D08" w:rsidRPr="001914B2" w14:paraId="49620DE6" w14:textId="77777777" w:rsidTr="00973A29">
        <w:trPr>
          <w:cantSplit/>
          <w:trHeight w:val="296"/>
        </w:trPr>
        <w:tc>
          <w:tcPr>
            <w:tcW w:w="1585" w:type="pct"/>
            <w:shd w:val="clear" w:color="auto" w:fill="auto"/>
          </w:tcPr>
          <w:p w14:paraId="71E116AE" w14:textId="77777777" w:rsidR="00750D08" w:rsidRPr="00F26223"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141413"/>
                <w:sz w:val="18"/>
                <w:szCs w:val="18"/>
              </w:rPr>
            </w:pPr>
            <w:r w:rsidRPr="00F26223">
              <w:rPr>
                <w:rFonts w:ascii="Times New Roman" w:hAnsi="Times New Roman" w:cs="Times New Roman"/>
                <w:b/>
                <w:color w:val="141413"/>
                <w:sz w:val="18"/>
                <w:szCs w:val="18"/>
              </w:rPr>
              <w:t>Summarize, represent, and interpret data on two categorical and quantitative variables</w:t>
            </w:r>
          </w:p>
        </w:tc>
        <w:tc>
          <w:tcPr>
            <w:tcW w:w="352" w:type="pct"/>
            <w:shd w:val="clear" w:color="auto" w:fill="auto"/>
          </w:tcPr>
          <w:p w14:paraId="63300952" w14:textId="77777777" w:rsidR="00750D08" w:rsidRPr="00F26223" w:rsidRDefault="00750D08" w:rsidP="00750D08">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83" w:type="pct"/>
            <w:gridSpan w:val="2"/>
            <w:shd w:val="clear" w:color="auto" w:fill="auto"/>
          </w:tcPr>
          <w:p w14:paraId="44E26F39"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3DD1AEC8"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38" w:type="pct"/>
            <w:shd w:val="clear" w:color="auto" w:fill="auto"/>
          </w:tcPr>
          <w:p w14:paraId="302AF6AA"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7B45A096"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542" w:type="pct"/>
            <w:gridSpan w:val="2"/>
            <w:shd w:val="clear" w:color="auto" w:fill="auto"/>
          </w:tcPr>
          <w:p w14:paraId="392E899D" w14:textId="77777777" w:rsidR="00750D08" w:rsidRPr="00124275" w:rsidRDefault="00750D08" w:rsidP="00750D08">
            <w:pPr>
              <w:jc w:val="center"/>
              <w:rPr>
                <w:rFonts w:ascii="Times New Roman" w:hAnsi="Times New Roman" w:cs="Times New Roman"/>
                <w:b/>
              </w:rPr>
            </w:pPr>
            <w:r w:rsidRPr="00124275">
              <w:rPr>
                <w:rFonts w:ascii="Times New Roman" w:hAnsi="Times New Roman" w:cs="Times New Roman"/>
                <w:b/>
              </w:rPr>
              <w:t>Notes/Explanation</w:t>
            </w:r>
          </w:p>
        </w:tc>
      </w:tr>
      <w:tr w:rsidR="00750D08" w:rsidRPr="001914B2" w14:paraId="689E89B1" w14:textId="77777777" w:rsidTr="00973A29">
        <w:trPr>
          <w:cantSplit/>
          <w:trHeight w:val="296"/>
        </w:trPr>
        <w:tc>
          <w:tcPr>
            <w:tcW w:w="1585" w:type="pct"/>
          </w:tcPr>
          <w:p w14:paraId="51BBFD6E" w14:textId="77777777" w:rsidR="00750D08" w:rsidRPr="00F26223"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1914B2">
              <w:rPr>
                <w:rFonts w:ascii="Times New Roman" w:hAnsi="Times New Roman" w:cs="Times New Roman"/>
                <w:color w:val="141413"/>
                <w:sz w:val="18"/>
                <w:szCs w:val="18"/>
              </w:rPr>
              <w:t xml:space="preserve">Summarize categorical data for two categories in two-way frequency tables. </w:t>
            </w:r>
            <w:r w:rsidRPr="001914B2">
              <w:rPr>
                <w:rFonts w:ascii="Times New Roman" w:hAnsi="Times New Roman" w:cs="Times New Roman"/>
                <w:color w:val="141413"/>
                <w:sz w:val="18"/>
                <w:szCs w:val="18"/>
              </w:rPr>
              <w:br/>
              <w:t xml:space="preserve">Interpret relative frequencies in the context of the data (including joint, marginal, and conditional relative frequencies). </w:t>
            </w:r>
            <w:r w:rsidRPr="001914B2">
              <w:rPr>
                <w:rFonts w:ascii="Times New Roman" w:hAnsi="Times New Roman" w:cs="Times New Roman"/>
                <w:color w:val="141413"/>
                <w:sz w:val="18"/>
                <w:szCs w:val="18"/>
              </w:rPr>
              <w:br/>
              <w:t>Recognize possible associations and trends in the data.</w:t>
            </w:r>
          </w:p>
        </w:tc>
        <w:tc>
          <w:tcPr>
            <w:tcW w:w="352" w:type="pct"/>
          </w:tcPr>
          <w:p w14:paraId="33F64CBD" w14:textId="77777777" w:rsidR="00750D08" w:rsidRPr="001914B2" w:rsidRDefault="00750D08" w:rsidP="00750D08">
            <w:pPr>
              <w:rPr>
                <w:rFonts w:ascii="Times New Roman" w:hAnsi="Times New Roman" w:cs="Times New Roman"/>
              </w:rPr>
            </w:pPr>
          </w:p>
        </w:tc>
        <w:tc>
          <w:tcPr>
            <w:tcW w:w="283" w:type="pct"/>
            <w:gridSpan w:val="2"/>
            <w:shd w:val="clear" w:color="auto" w:fill="FFFFFF" w:themeFill="background1"/>
          </w:tcPr>
          <w:p w14:paraId="0AEAB818" w14:textId="77777777" w:rsidR="00750D08" w:rsidRPr="001914B2" w:rsidRDefault="00750D08" w:rsidP="00750D08">
            <w:pPr>
              <w:rPr>
                <w:rFonts w:ascii="Times New Roman" w:hAnsi="Times New Roman" w:cs="Times New Roman"/>
              </w:rPr>
            </w:pPr>
          </w:p>
        </w:tc>
        <w:tc>
          <w:tcPr>
            <w:tcW w:w="238" w:type="pct"/>
            <w:shd w:val="clear" w:color="auto" w:fill="FFFFFF" w:themeFill="background1"/>
          </w:tcPr>
          <w:p w14:paraId="69A5247E" w14:textId="77777777" w:rsidR="00750D08" w:rsidRPr="001914B2" w:rsidRDefault="00750D08" w:rsidP="00750D08">
            <w:pPr>
              <w:rPr>
                <w:rFonts w:ascii="Times New Roman" w:hAnsi="Times New Roman" w:cs="Times New Roman"/>
              </w:rPr>
            </w:pPr>
          </w:p>
        </w:tc>
        <w:tc>
          <w:tcPr>
            <w:tcW w:w="2542" w:type="pct"/>
            <w:gridSpan w:val="2"/>
            <w:vMerge w:val="restart"/>
          </w:tcPr>
          <w:p w14:paraId="7F75E351" w14:textId="77777777" w:rsidR="00750D08" w:rsidRPr="00124275" w:rsidRDefault="00750D08" w:rsidP="00750D08">
            <w:pPr>
              <w:rPr>
                <w:rFonts w:ascii="Times New Roman" w:hAnsi="Times New Roman" w:cs="Times New Roman"/>
                <w:b/>
              </w:rPr>
            </w:pPr>
          </w:p>
        </w:tc>
      </w:tr>
      <w:tr w:rsidR="00750D08" w:rsidRPr="001914B2" w14:paraId="02AC91F9" w14:textId="77777777" w:rsidTr="00C86613">
        <w:trPr>
          <w:cantSplit/>
          <w:trHeight w:val="296"/>
        </w:trPr>
        <w:tc>
          <w:tcPr>
            <w:tcW w:w="1585" w:type="pct"/>
            <w:shd w:val="clear" w:color="auto" w:fill="auto"/>
          </w:tcPr>
          <w:p w14:paraId="25154177" w14:textId="77777777" w:rsidR="00750D08" w:rsidRPr="008146E9"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8146E9">
              <w:rPr>
                <w:rFonts w:ascii="Times New Roman" w:hAnsi="Times New Roman" w:cs="Times New Roman"/>
                <w:color w:val="141413"/>
                <w:sz w:val="18"/>
                <w:szCs w:val="18"/>
              </w:rPr>
              <w:t>Represent data on two quantitative variables on a scatter plot, and describe how the variables are related.</w:t>
            </w:r>
          </w:p>
        </w:tc>
        <w:tc>
          <w:tcPr>
            <w:tcW w:w="352" w:type="pct"/>
            <w:shd w:val="clear" w:color="auto" w:fill="auto"/>
          </w:tcPr>
          <w:p w14:paraId="3B7D36DE"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4DAEA4CF" w14:textId="77777777" w:rsidR="00750D08" w:rsidRPr="001914B2" w:rsidRDefault="00750D08" w:rsidP="00750D08">
            <w:pPr>
              <w:rPr>
                <w:rFonts w:ascii="Times New Roman" w:hAnsi="Times New Roman" w:cs="Times New Roman"/>
              </w:rPr>
            </w:pPr>
          </w:p>
        </w:tc>
        <w:tc>
          <w:tcPr>
            <w:tcW w:w="238" w:type="pct"/>
            <w:shd w:val="clear" w:color="auto" w:fill="auto"/>
          </w:tcPr>
          <w:p w14:paraId="3FF581F3" w14:textId="77777777" w:rsidR="00750D08" w:rsidRPr="001914B2" w:rsidRDefault="00750D08" w:rsidP="00750D08">
            <w:pPr>
              <w:rPr>
                <w:rFonts w:ascii="Times New Roman" w:hAnsi="Times New Roman" w:cs="Times New Roman"/>
              </w:rPr>
            </w:pPr>
          </w:p>
        </w:tc>
        <w:tc>
          <w:tcPr>
            <w:tcW w:w="2542" w:type="pct"/>
            <w:gridSpan w:val="2"/>
            <w:vMerge/>
            <w:shd w:val="clear" w:color="auto" w:fill="auto"/>
          </w:tcPr>
          <w:p w14:paraId="48871E92" w14:textId="77777777" w:rsidR="00750D08" w:rsidRPr="001914B2" w:rsidRDefault="00750D08" w:rsidP="00750D08">
            <w:pPr>
              <w:rPr>
                <w:rFonts w:ascii="Times New Roman" w:hAnsi="Times New Roman" w:cs="Times New Roman"/>
              </w:rPr>
            </w:pPr>
          </w:p>
        </w:tc>
      </w:tr>
      <w:tr w:rsidR="00750D08" w:rsidRPr="001914B2" w14:paraId="59AD5DBB" w14:textId="77777777" w:rsidTr="00C86613">
        <w:trPr>
          <w:cantSplit/>
          <w:trHeight w:val="296"/>
        </w:trPr>
        <w:tc>
          <w:tcPr>
            <w:tcW w:w="1585" w:type="pct"/>
            <w:shd w:val="clear" w:color="auto" w:fill="auto"/>
          </w:tcPr>
          <w:p w14:paraId="3168A326" w14:textId="77777777" w:rsidR="00750D08" w:rsidRPr="008146E9" w:rsidRDefault="00750D08" w:rsidP="00750D08">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12" w:hanging="270"/>
              <w:rPr>
                <w:rFonts w:ascii="Times New Roman" w:hAnsi="Times New Roman" w:cs="Times New Roman"/>
                <w:color w:val="141413"/>
                <w:sz w:val="18"/>
                <w:szCs w:val="18"/>
              </w:rPr>
            </w:pPr>
            <w:r w:rsidRPr="008146E9">
              <w:rPr>
                <w:rFonts w:ascii="Times New Roman" w:hAnsi="Times New Roman" w:cs="Times New Roman"/>
                <w:color w:val="141413"/>
                <w:sz w:val="18"/>
                <w:szCs w:val="18"/>
              </w:rPr>
              <w:t>Fit a function to the data; use functions fitted to data to solve problems in the context of the data. Use given functions or choose a function suggested by the context. Emphasize linear, quadratic, and exponential models.</w:t>
            </w:r>
          </w:p>
        </w:tc>
        <w:tc>
          <w:tcPr>
            <w:tcW w:w="352" w:type="pct"/>
            <w:shd w:val="clear" w:color="auto" w:fill="auto"/>
          </w:tcPr>
          <w:p w14:paraId="1647AA4C"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565CE6A5" w14:textId="77777777" w:rsidR="00750D08" w:rsidRPr="001914B2" w:rsidRDefault="00750D08" w:rsidP="00750D08">
            <w:pPr>
              <w:rPr>
                <w:rFonts w:ascii="Times New Roman" w:hAnsi="Times New Roman" w:cs="Times New Roman"/>
              </w:rPr>
            </w:pPr>
          </w:p>
        </w:tc>
        <w:tc>
          <w:tcPr>
            <w:tcW w:w="238" w:type="pct"/>
            <w:shd w:val="clear" w:color="auto" w:fill="auto"/>
          </w:tcPr>
          <w:p w14:paraId="45093B42" w14:textId="77777777" w:rsidR="00750D08" w:rsidRPr="001914B2" w:rsidRDefault="00750D08" w:rsidP="00750D08">
            <w:pPr>
              <w:rPr>
                <w:rFonts w:ascii="Times New Roman" w:hAnsi="Times New Roman" w:cs="Times New Roman"/>
              </w:rPr>
            </w:pPr>
          </w:p>
        </w:tc>
        <w:tc>
          <w:tcPr>
            <w:tcW w:w="2542" w:type="pct"/>
            <w:gridSpan w:val="2"/>
            <w:vMerge/>
            <w:shd w:val="clear" w:color="auto" w:fill="auto"/>
          </w:tcPr>
          <w:p w14:paraId="0E331B5C" w14:textId="77777777" w:rsidR="00750D08" w:rsidRPr="001914B2" w:rsidRDefault="00750D08" w:rsidP="00750D08">
            <w:pPr>
              <w:rPr>
                <w:rFonts w:ascii="Times New Roman" w:hAnsi="Times New Roman" w:cs="Times New Roman"/>
              </w:rPr>
            </w:pPr>
          </w:p>
        </w:tc>
      </w:tr>
      <w:tr w:rsidR="00750D08" w:rsidRPr="001914B2" w14:paraId="627F46AB" w14:textId="77777777" w:rsidTr="00C86613">
        <w:trPr>
          <w:cantSplit/>
          <w:trHeight w:val="296"/>
        </w:trPr>
        <w:tc>
          <w:tcPr>
            <w:tcW w:w="1585" w:type="pct"/>
            <w:shd w:val="clear" w:color="auto" w:fill="auto"/>
          </w:tcPr>
          <w:p w14:paraId="6AF1A972" w14:textId="77777777" w:rsidR="00750D08" w:rsidRPr="008146E9" w:rsidRDefault="00750D08" w:rsidP="00750D08">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12" w:hanging="270"/>
              <w:rPr>
                <w:rFonts w:ascii="Times New Roman" w:hAnsi="Times New Roman" w:cs="Times New Roman"/>
                <w:color w:val="141413"/>
                <w:sz w:val="18"/>
                <w:szCs w:val="18"/>
              </w:rPr>
            </w:pPr>
            <w:r w:rsidRPr="008146E9">
              <w:rPr>
                <w:rFonts w:ascii="Times New Roman" w:hAnsi="Times New Roman" w:cs="Times New Roman"/>
                <w:color w:val="141413"/>
                <w:sz w:val="18"/>
                <w:szCs w:val="18"/>
              </w:rPr>
              <w:t>Informally assess the fit of a function by plotting and analyzing residuals.</w:t>
            </w:r>
          </w:p>
        </w:tc>
        <w:tc>
          <w:tcPr>
            <w:tcW w:w="352" w:type="pct"/>
            <w:shd w:val="clear" w:color="auto" w:fill="auto"/>
          </w:tcPr>
          <w:p w14:paraId="53FE6470"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615FF76D" w14:textId="77777777" w:rsidR="00750D08" w:rsidRPr="001914B2" w:rsidRDefault="00750D08" w:rsidP="00750D08">
            <w:pPr>
              <w:rPr>
                <w:rFonts w:ascii="Times New Roman" w:hAnsi="Times New Roman" w:cs="Times New Roman"/>
              </w:rPr>
            </w:pPr>
          </w:p>
        </w:tc>
        <w:tc>
          <w:tcPr>
            <w:tcW w:w="238" w:type="pct"/>
            <w:shd w:val="clear" w:color="auto" w:fill="auto"/>
          </w:tcPr>
          <w:p w14:paraId="39A3E92A" w14:textId="77777777" w:rsidR="00750D08" w:rsidRPr="001914B2" w:rsidRDefault="00750D08" w:rsidP="00750D08">
            <w:pPr>
              <w:rPr>
                <w:rFonts w:ascii="Times New Roman" w:hAnsi="Times New Roman" w:cs="Times New Roman"/>
              </w:rPr>
            </w:pPr>
          </w:p>
        </w:tc>
        <w:tc>
          <w:tcPr>
            <w:tcW w:w="2542" w:type="pct"/>
            <w:gridSpan w:val="2"/>
            <w:vMerge/>
            <w:shd w:val="clear" w:color="auto" w:fill="auto"/>
          </w:tcPr>
          <w:p w14:paraId="6034BE8E" w14:textId="77777777" w:rsidR="00750D08" w:rsidRPr="001914B2" w:rsidRDefault="00750D08" w:rsidP="00750D08">
            <w:pPr>
              <w:rPr>
                <w:rFonts w:ascii="Times New Roman" w:hAnsi="Times New Roman" w:cs="Times New Roman"/>
              </w:rPr>
            </w:pPr>
          </w:p>
        </w:tc>
      </w:tr>
      <w:tr w:rsidR="00750D08" w:rsidRPr="001914B2" w14:paraId="6EB4724C" w14:textId="77777777" w:rsidTr="00C86613">
        <w:trPr>
          <w:cantSplit/>
          <w:trHeight w:val="296"/>
        </w:trPr>
        <w:tc>
          <w:tcPr>
            <w:tcW w:w="1585" w:type="pct"/>
            <w:shd w:val="clear" w:color="auto" w:fill="auto"/>
          </w:tcPr>
          <w:p w14:paraId="47C6FC57" w14:textId="77777777" w:rsidR="00750D08" w:rsidRPr="008146E9" w:rsidRDefault="00750D08" w:rsidP="00750D08">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12" w:hanging="270"/>
              <w:rPr>
                <w:rFonts w:ascii="Times New Roman" w:hAnsi="Times New Roman" w:cs="Times New Roman"/>
                <w:color w:val="141413"/>
                <w:sz w:val="18"/>
                <w:szCs w:val="18"/>
              </w:rPr>
            </w:pPr>
            <w:r w:rsidRPr="008146E9">
              <w:rPr>
                <w:rFonts w:ascii="Times New Roman" w:hAnsi="Times New Roman" w:cs="Times New Roman"/>
                <w:color w:val="141413"/>
                <w:sz w:val="18"/>
                <w:szCs w:val="18"/>
              </w:rPr>
              <w:t>Fit a linear function for a scatter plot that suggests a linear association.</w:t>
            </w:r>
          </w:p>
        </w:tc>
        <w:tc>
          <w:tcPr>
            <w:tcW w:w="352" w:type="pct"/>
            <w:tcBorders>
              <w:bottom w:val="single" w:sz="4" w:space="0" w:color="000000" w:themeColor="text1"/>
            </w:tcBorders>
            <w:shd w:val="clear" w:color="auto" w:fill="auto"/>
          </w:tcPr>
          <w:p w14:paraId="37CB76DD" w14:textId="77777777" w:rsidR="00750D08" w:rsidRPr="001914B2" w:rsidRDefault="00750D08" w:rsidP="00750D08">
            <w:pPr>
              <w:rPr>
                <w:rFonts w:ascii="Times New Roman" w:hAnsi="Times New Roman" w:cs="Times New Roman"/>
              </w:rPr>
            </w:pPr>
          </w:p>
        </w:tc>
        <w:tc>
          <w:tcPr>
            <w:tcW w:w="283" w:type="pct"/>
            <w:gridSpan w:val="2"/>
            <w:tcBorders>
              <w:bottom w:val="single" w:sz="4" w:space="0" w:color="000000" w:themeColor="text1"/>
            </w:tcBorders>
            <w:shd w:val="clear" w:color="auto" w:fill="auto"/>
          </w:tcPr>
          <w:p w14:paraId="139BCD49" w14:textId="77777777" w:rsidR="00750D08" w:rsidRPr="001914B2" w:rsidRDefault="00750D08" w:rsidP="00750D08">
            <w:pPr>
              <w:rPr>
                <w:rFonts w:ascii="Times New Roman" w:hAnsi="Times New Roman" w:cs="Times New Roman"/>
              </w:rPr>
            </w:pPr>
          </w:p>
        </w:tc>
        <w:tc>
          <w:tcPr>
            <w:tcW w:w="238" w:type="pct"/>
            <w:tcBorders>
              <w:bottom w:val="single" w:sz="4" w:space="0" w:color="000000" w:themeColor="text1"/>
            </w:tcBorders>
            <w:shd w:val="clear" w:color="auto" w:fill="auto"/>
          </w:tcPr>
          <w:p w14:paraId="5B1F2A8E" w14:textId="77777777" w:rsidR="00750D08" w:rsidRPr="001914B2" w:rsidRDefault="00750D08" w:rsidP="00750D08">
            <w:pPr>
              <w:rPr>
                <w:rFonts w:ascii="Times New Roman" w:hAnsi="Times New Roman" w:cs="Times New Roman"/>
              </w:rPr>
            </w:pPr>
          </w:p>
        </w:tc>
        <w:tc>
          <w:tcPr>
            <w:tcW w:w="2542" w:type="pct"/>
            <w:gridSpan w:val="2"/>
            <w:vMerge/>
            <w:shd w:val="clear" w:color="auto" w:fill="auto"/>
          </w:tcPr>
          <w:p w14:paraId="55B07CE6" w14:textId="77777777" w:rsidR="00750D08" w:rsidRPr="001914B2" w:rsidRDefault="00750D08" w:rsidP="00750D08">
            <w:pPr>
              <w:rPr>
                <w:rFonts w:ascii="Times New Roman" w:hAnsi="Times New Roman" w:cs="Times New Roman"/>
              </w:rPr>
            </w:pPr>
          </w:p>
        </w:tc>
      </w:tr>
      <w:tr w:rsidR="00750D08" w:rsidRPr="001914B2" w14:paraId="33097993" w14:textId="77777777" w:rsidTr="00C86613">
        <w:trPr>
          <w:cantSplit/>
          <w:trHeight w:val="296"/>
        </w:trPr>
        <w:tc>
          <w:tcPr>
            <w:tcW w:w="1585" w:type="pct"/>
            <w:shd w:val="clear" w:color="auto" w:fill="auto"/>
          </w:tcPr>
          <w:p w14:paraId="1B91B949" w14:textId="77777777" w:rsidR="00750D08" w:rsidRPr="001914B2"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141413"/>
                <w:sz w:val="20"/>
                <w:szCs w:val="20"/>
              </w:rPr>
            </w:pPr>
            <w:r w:rsidRPr="001914B2">
              <w:rPr>
                <w:rFonts w:ascii="Times New Roman" w:hAnsi="Times New Roman" w:cs="Times New Roman"/>
                <w:b/>
                <w:color w:val="141413"/>
                <w:sz w:val="20"/>
                <w:szCs w:val="20"/>
              </w:rPr>
              <w:t>Interpret linear models</w:t>
            </w:r>
          </w:p>
        </w:tc>
        <w:tc>
          <w:tcPr>
            <w:tcW w:w="352" w:type="pct"/>
            <w:shd w:val="clear" w:color="auto" w:fill="auto"/>
          </w:tcPr>
          <w:p w14:paraId="407DD9BF"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37173F04" w14:textId="77777777" w:rsidR="00750D08" w:rsidRPr="001914B2" w:rsidRDefault="00750D08" w:rsidP="00750D08">
            <w:pPr>
              <w:rPr>
                <w:rFonts w:ascii="Times New Roman" w:hAnsi="Times New Roman" w:cs="Times New Roman"/>
              </w:rPr>
            </w:pPr>
          </w:p>
        </w:tc>
        <w:tc>
          <w:tcPr>
            <w:tcW w:w="238" w:type="pct"/>
            <w:shd w:val="clear" w:color="auto" w:fill="auto"/>
          </w:tcPr>
          <w:p w14:paraId="11D95300" w14:textId="77777777" w:rsidR="00750D08" w:rsidRPr="001914B2" w:rsidRDefault="00750D08" w:rsidP="00750D08">
            <w:pPr>
              <w:rPr>
                <w:rFonts w:ascii="Times New Roman" w:hAnsi="Times New Roman" w:cs="Times New Roman"/>
              </w:rPr>
            </w:pPr>
          </w:p>
        </w:tc>
        <w:tc>
          <w:tcPr>
            <w:tcW w:w="2542" w:type="pct"/>
            <w:gridSpan w:val="2"/>
            <w:vMerge/>
            <w:shd w:val="clear" w:color="auto" w:fill="auto"/>
          </w:tcPr>
          <w:p w14:paraId="5951D29B" w14:textId="77777777" w:rsidR="00750D08" w:rsidRPr="001914B2" w:rsidRDefault="00750D08" w:rsidP="00750D08">
            <w:pPr>
              <w:rPr>
                <w:rFonts w:ascii="Times New Roman" w:hAnsi="Times New Roman" w:cs="Times New Roman"/>
              </w:rPr>
            </w:pPr>
          </w:p>
        </w:tc>
      </w:tr>
      <w:tr w:rsidR="00750D08" w:rsidRPr="001914B2" w14:paraId="4A31A66B" w14:textId="77777777" w:rsidTr="00C86613">
        <w:trPr>
          <w:cantSplit/>
          <w:trHeight w:val="296"/>
        </w:trPr>
        <w:tc>
          <w:tcPr>
            <w:tcW w:w="1585" w:type="pct"/>
            <w:shd w:val="clear" w:color="auto" w:fill="auto"/>
          </w:tcPr>
          <w:p w14:paraId="0D89BA26" w14:textId="77777777" w:rsidR="00750D08" w:rsidRPr="00F26223" w:rsidRDefault="00750D08" w:rsidP="00750D08">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1914B2">
              <w:rPr>
                <w:rFonts w:ascii="Times New Roman" w:hAnsi="Times New Roman" w:cs="Times New Roman"/>
                <w:color w:val="141413"/>
                <w:sz w:val="18"/>
                <w:szCs w:val="18"/>
              </w:rPr>
              <w:t>Interpret the slope (rate of change) and the intercept (constant term) of a linear model in the context of the data.</w:t>
            </w:r>
          </w:p>
        </w:tc>
        <w:tc>
          <w:tcPr>
            <w:tcW w:w="352" w:type="pct"/>
            <w:shd w:val="clear" w:color="auto" w:fill="auto"/>
          </w:tcPr>
          <w:p w14:paraId="77B6EAB0"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3F566C8E" w14:textId="77777777" w:rsidR="00750D08" w:rsidRPr="00124275" w:rsidRDefault="00750D08" w:rsidP="00750D08">
            <w:pPr>
              <w:rPr>
                <w:rFonts w:ascii="Times New Roman" w:hAnsi="Times New Roman" w:cs="Times New Roman"/>
              </w:rPr>
            </w:pPr>
          </w:p>
        </w:tc>
        <w:tc>
          <w:tcPr>
            <w:tcW w:w="238" w:type="pct"/>
            <w:shd w:val="clear" w:color="auto" w:fill="auto"/>
          </w:tcPr>
          <w:p w14:paraId="718F5EEC" w14:textId="77777777" w:rsidR="00750D08" w:rsidRPr="00124275" w:rsidRDefault="00750D08" w:rsidP="00750D08">
            <w:pPr>
              <w:rPr>
                <w:rFonts w:ascii="Times New Roman" w:hAnsi="Times New Roman" w:cs="Times New Roman"/>
              </w:rPr>
            </w:pPr>
          </w:p>
        </w:tc>
        <w:tc>
          <w:tcPr>
            <w:tcW w:w="2542" w:type="pct"/>
            <w:gridSpan w:val="2"/>
            <w:vMerge/>
            <w:shd w:val="clear" w:color="auto" w:fill="auto"/>
          </w:tcPr>
          <w:p w14:paraId="24396DAF" w14:textId="77777777" w:rsidR="00750D08" w:rsidRPr="001914B2" w:rsidRDefault="00750D08" w:rsidP="00750D08">
            <w:pPr>
              <w:rPr>
                <w:rFonts w:ascii="Times New Roman" w:hAnsi="Times New Roman" w:cs="Times New Roman"/>
              </w:rPr>
            </w:pPr>
          </w:p>
        </w:tc>
      </w:tr>
      <w:tr w:rsidR="00750D08" w:rsidRPr="001914B2" w14:paraId="6217BABD" w14:textId="77777777" w:rsidTr="00C86613">
        <w:trPr>
          <w:cantSplit/>
          <w:trHeight w:val="296"/>
        </w:trPr>
        <w:tc>
          <w:tcPr>
            <w:tcW w:w="1585" w:type="pct"/>
            <w:shd w:val="clear" w:color="auto" w:fill="auto"/>
          </w:tcPr>
          <w:p w14:paraId="6DCA3A86" w14:textId="77777777" w:rsidR="00750D08" w:rsidRPr="008146E9"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52" w:hanging="252"/>
              <w:rPr>
                <w:rFonts w:ascii="Times New Roman" w:hAnsi="Times New Roman" w:cs="Times New Roman"/>
                <w:color w:val="141413"/>
                <w:sz w:val="18"/>
                <w:szCs w:val="18"/>
                <w:highlight w:val="lightGray"/>
              </w:rPr>
            </w:pPr>
            <w:r>
              <w:rPr>
                <w:rFonts w:ascii="Times New Roman" w:hAnsi="Times New Roman" w:cs="Times New Roman"/>
                <w:color w:val="141413"/>
                <w:sz w:val="18"/>
                <w:szCs w:val="18"/>
              </w:rPr>
              <w:t xml:space="preserve">8.   </w:t>
            </w:r>
            <w:r w:rsidRPr="008146E9">
              <w:rPr>
                <w:rFonts w:ascii="Times New Roman" w:hAnsi="Times New Roman" w:cs="Times New Roman"/>
                <w:color w:val="141413"/>
                <w:sz w:val="18"/>
                <w:szCs w:val="18"/>
              </w:rPr>
              <w:t>Compute (using technology) and interpret the correlation coefficient of a linear fit.</w:t>
            </w:r>
          </w:p>
        </w:tc>
        <w:tc>
          <w:tcPr>
            <w:tcW w:w="352" w:type="pct"/>
            <w:shd w:val="clear" w:color="auto" w:fill="auto"/>
          </w:tcPr>
          <w:p w14:paraId="023416DA" w14:textId="77777777" w:rsidR="00750D08" w:rsidRPr="001914B2" w:rsidRDefault="00750D08" w:rsidP="00750D08">
            <w:pPr>
              <w:rPr>
                <w:rFonts w:ascii="Times New Roman" w:hAnsi="Times New Roman" w:cs="Times New Roman"/>
              </w:rPr>
            </w:pPr>
          </w:p>
        </w:tc>
        <w:tc>
          <w:tcPr>
            <w:tcW w:w="283" w:type="pct"/>
            <w:gridSpan w:val="2"/>
            <w:shd w:val="clear" w:color="auto" w:fill="auto"/>
          </w:tcPr>
          <w:p w14:paraId="235D5987" w14:textId="77777777" w:rsidR="00750D08" w:rsidRPr="00124275" w:rsidRDefault="00750D08" w:rsidP="00750D08">
            <w:pPr>
              <w:rPr>
                <w:rFonts w:ascii="Times New Roman" w:hAnsi="Times New Roman" w:cs="Times New Roman"/>
              </w:rPr>
            </w:pPr>
          </w:p>
        </w:tc>
        <w:tc>
          <w:tcPr>
            <w:tcW w:w="238" w:type="pct"/>
            <w:shd w:val="clear" w:color="auto" w:fill="auto"/>
          </w:tcPr>
          <w:p w14:paraId="4F404997" w14:textId="77777777" w:rsidR="00750D08" w:rsidRPr="00124275" w:rsidRDefault="00750D08" w:rsidP="00750D08">
            <w:pPr>
              <w:rPr>
                <w:rFonts w:ascii="Times New Roman" w:hAnsi="Times New Roman" w:cs="Times New Roman"/>
              </w:rPr>
            </w:pPr>
          </w:p>
        </w:tc>
        <w:tc>
          <w:tcPr>
            <w:tcW w:w="2542" w:type="pct"/>
            <w:gridSpan w:val="2"/>
            <w:vMerge/>
            <w:shd w:val="clear" w:color="auto" w:fill="auto"/>
          </w:tcPr>
          <w:p w14:paraId="70540383" w14:textId="77777777" w:rsidR="00750D08" w:rsidRPr="001914B2" w:rsidRDefault="00750D08" w:rsidP="00750D08">
            <w:pPr>
              <w:rPr>
                <w:rFonts w:ascii="Times New Roman" w:hAnsi="Times New Roman" w:cs="Times New Roman"/>
              </w:rPr>
            </w:pPr>
          </w:p>
        </w:tc>
      </w:tr>
      <w:tr w:rsidR="00750D08" w:rsidRPr="001914B2" w14:paraId="1441CB12" w14:textId="77777777" w:rsidTr="00973A29">
        <w:trPr>
          <w:cantSplit/>
          <w:trHeight w:val="296"/>
        </w:trPr>
        <w:tc>
          <w:tcPr>
            <w:tcW w:w="1585" w:type="pct"/>
          </w:tcPr>
          <w:p w14:paraId="4363D221" w14:textId="77777777" w:rsidR="00750D08" w:rsidRPr="00750D08" w:rsidRDefault="00750D08" w:rsidP="00750D08">
            <w:pPr>
              <w:pStyle w:val="ListParagraph"/>
              <w:numPr>
                <w:ilvl w:val="0"/>
                <w:numId w:val="13"/>
              </w:numPr>
              <w:rPr>
                <w:rFonts w:ascii="Times New Roman" w:hAnsi="Times New Roman" w:cs="Times New Roman"/>
                <w:sz w:val="18"/>
                <w:szCs w:val="18"/>
              </w:rPr>
            </w:pPr>
            <w:r w:rsidRPr="001914B2">
              <w:rPr>
                <w:rFonts w:ascii="Times New Roman" w:hAnsi="Times New Roman" w:cs="Times New Roman"/>
                <w:color w:val="141413"/>
                <w:sz w:val="18"/>
                <w:szCs w:val="18"/>
              </w:rPr>
              <w:t>Distinguish between correlation and causation.</w:t>
            </w:r>
          </w:p>
        </w:tc>
        <w:tc>
          <w:tcPr>
            <w:tcW w:w="352" w:type="pct"/>
          </w:tcPr>
          <w:p w14:paraId="67812449" w14:textId="77777777" w:rsidR="00750D08" w:rsidRPr="001914B2" w:rsidRDefault="00750D08" w:rsidP="00750D08">
            <w:pPr>
              <w:rPr>
                <w:rFonts w:ascii="Times New Roman" w:hAnsi="Times New Roman" w:cs="Times New Roman"/>
              </w:rPr>
            </w:pPr>
          </w:p>
        </w:tc>
        <w:tc>
          <w:tcPr>
            <w:tcW w:w="283" w:type="pct"/>
            <w:gridSpan w:val="2"/>
            <w:shd w:val="clear" w:color="auto" w:fill="FFFFFF" w:themeFill="background1"/>
          </w:tcPr>
          <w:p w14:paraId="6059FEBA" w14:textId="77777777" w:rsidR="00750D08" w:rsidRPr="00124275" w:rsidRDefault="00750D08" w:rsidP="00750D08">
            <w:pPr>
              <w:rPr>
                <w:rFonts w:ascii="Times New Roman" w:hAnsi="Times New Roman" w:cs="Times New Roman"/>
              </w:rPr>
            </w:pPr>
          </w:p>
        </w:tc>
        <w:tc>
          <w:tcPr>
            <w:tcW w:w="238" w:type="pct"/>
            <w:shd w:val="clear" w:color="auto" w:fill="FFFFFF" w:themeFill="background1"/>
          </w:tcPr>
          <w:p w14:paraId="778E0939" w14:textId="77777777" w:rsidR="00750D08" w:rsidRPr="00124275" w:rsidRDefault="00750D08" w:rsidP="00750D08">
            <w:pPr>
              <w:rPr>
                <w:rFonts w:ascii="Times New Roman" w:hAnsi="Times New Roman" w:cs="Times New Roman"/>
              </w:rPr>
            </w:pPr>
          </w:p>
        </w:tc>
        <w:tc>
          <w:tcPr>
            <w:tcW w:w="2542" w:type="pct"/>
            <w:gridSpan w:val="2"/>
            <w:vMerge/>
          </w:tcPr>
          <w:p w14:paraId="1F04BFE1" w14:textId="77777777" w:rsidR="00750D08" w:rsidRPr="001914B2" w:rsidRDefault="00750D08" w:rsidP="00750D08">
            <w:pPr>
              <w:rPr>
                <w:rFonts w:ascii="Times New Roman" w:hAnsi="Times New Roman" w:cs="Times New Roman"/>
              </w:rPr>
            </w:pPr>
          </w:p>
        </w:tc>
      </w:tr>
      <w:tr w:rsidR="00873985" w:rsidRPr="001914B2" w14:paraId="49376922" w14:textId="77777777" w:rsidTr="00873985">
        <w:trPr>
          <w:cantSplit/>
          <w:trHeight w:val="296"/>
        </w:trPr>
        <w:tc>
          <w:tcPr>
            <w:tcW w:w="2458" w:type="pct"/>
            <w:gridSpan w:val="5"/>
          </w:tcPr>
          <w:p w14:paraId="3B182B16" w14:textId="77777777" w:rsidR="00873985" w:rsidRPr="00124275" w:rsidRDefault="00873985" w:rsidP="00873985">
            <w:pPr>
              <w:rPr>
                <w:rFonts w:ascii="Times New Roman" w:hAnsi="Times New Roman" w:cs="Times New Roman"/>
                <w:b/>
              </w:rPr>
            </w:pPr>
            <w:r w:rsidRPr="00124275">
              <w:rPr>
                <w:rFonts w:ascii="Times New Roman" w:hAnsi="Times New Roman" w:cs="Times New Roman"/>
                <w:b/>
              </w:rPr>
              <w:t>Overall Impressions:</w:t>
            </w:r>
          </w:p>
          <w:p w14:paraId="2939B1A7" w14:textId="77777777" w:rsidR="00873985" w:rsidRPr="0088400E" w:rsidRDefault="00873985" w:rsidP="00873985">
            <w:pPr>
              <w:pStyle w:val="ListParagraph"/>
              <w:numPr>
                <w:ilvl w:val="1"/>
                <w:numId w:val="19"/>
              </w:numPr>
              <w:tabs>
                <w:tab w:val="clear" w:pos="1440"/>
              </w:tabs>
              <w:ind w:left="360" w:hanging="360"/>
              <w:rPr>
                <w:rFonts w:ascii="Times New Roman" w:hAnsi="Times New Roman" w:cs="Times New Roman"/>
              </w:rPr>
            </w:pPr>
            <w:r w:rsidRPr="0088400E">
              <w:rPr>
                <w:rFonts w:ascii="Times New Roman" w:hAnsi="Times New Roman" w:cs="Times New Roman"/>
              </w:rPr>
              <w:t xml:space="preserve">What are your overall impressions of the curriculum materials examined? </w:t>
            </w:r>
          </w:p>
          <w:p w14:paraId="25611229" w14:textId="77777777" w:rsidR="00873985" w:rsidRPr="00C74301" w:rsidRDefault="00873985" w:rsidP="0087398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What are the strengths and weaknesses of the materials you examined?</w:t>
            </w:r>
          </w:p>
          <w:p w14:paraId="1802751B" w14:textId="77777777" w:rsidR="00873985" w:rsidRPr="00124275" w:rsidRDefault="00873985" w:rsidP="00873985">
            <w:pPr>
              <w:rPr>
                <w:rFonts w:ascii="Times New Roman" w:hAnsi="Times New Roman" w:cs="Times New Roman"/>
                <w:b/>
              </w:rPr>
            </w:pPr>
            <w:r w:rsidRPr="00124275">
              <w:rPr>
                <w:rFonts w:ascii="Times New Roman" w:hAnsi="Times New Roman" w:cs="Times New Roman"/>
                <w:b/>
              </w:rPr>
              <w:t>Standards Alignment:</w:t>
            </w:r>
          </w:p>
          <w:p w14:paraId="315347DA" w14:textId="77777777" w:rsidR="00873985" w:rsidRPr="00124275" w:rsidRDefault="00873985" w:rsidP="0087398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 xml:space="preserve">Have you identified gaps within this domain? What are they? If so, can these gaps be realistically addressed through supplementation? </w:t>
            </w:r>
          </w:p>
          <w:p w14:paraId="62F85521" w14:textId="77777777" w:rsidR="00873985" w:rsidRPr="00124275" w:rsidRDefault="00873985" w:rsidP="0087398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 xml:space="preserve">Within grade levels, do the curriculum materials provide sufficient experiences to support student learning within this standard?  </w:t>
            </w:r>
          </w:p>
          <w:p w14:paraId="6BE6B225" w14:textId="77777777" w:rsidR="00873985" w:rsidRPr="00790DE2" w:rsidRDefault="00873985" w:rsidP="00873985">
            <w:pPr>
              <w:pStyle w:val="ListParagraph"/>
              <w:numPr>
                <w:ilvl w:val="1"/>
                <w:numId w:val="19"/>
              </w:numPr>
              <w:tabs>
                <w:tab w:val="clear" w:pos="1440"/>
              </w:tabs>
              <w:ind w:left="360" w:hanging="360"/>
              <w:rPr>
                <w:rFonts w:ascii="Times New Roman" w:hAnsi="Times New Roman" w:cs="Times New Roman"/>
              </w:rPr>
            </w:pPr>
            <w:r w:rsidRPr="00124275">
              <w:rPr>
                <w:rFonts w:ascii="Times New Roman" w:hAnsi="Times New Roman" w:cs="Times New Roman"/>
              </w:rPr>
              <w:t>Within this domain, is the treatment of the content across grade levels consistent with the progression within the Standards?</w:t>
            </w:r>
          </w:p>
        </w:tc>
        <w:tc>
          <w:tcPr>
            <w:tcW w:w="2542" w:type="pct"/>
            <w:gridSpan w:val="2"/>
          </w:tcPr>
          <w:p w14:paraId="0C4D2982" w14:textId="77777777" w:rsidR="00873985" w:rsidRPr="00124275" w:rsidRDefault="00873985" w:rsidP="00873985">
            <w:pPr>
              <w:rPr>
                <w:rFonts w:ascii="Times New Roman" w:hAnsi="Times New Roman" w:cs="Times New Roman"/>
                <w:b/>
              </w:rPr>
            </w:pPr>
            <w:r w:rsidRPr="00124275">
              <w:rPr>
                <w:rFonts w:ascii="Times New Roman" w:hAnsi="Times New Roman" w:cs="Times New Roman"/>
                <w:b/>
              </w:rPr>
              <w:t>Balance between Mathematical Understanding and Procedural Skill</w:t>
            </w:r>
            <w:r>
              <w:rPr>
                <w:rFonts w:ascii="Times New Roman" w:hAnsi="Times New Roman" w:cs="Times New Roman"/>
                <w:b/>
              </w:rPr>
              <w:t>s</w:t>
            </w:r>
          </w:p>
          <w:p w14:paraId="073E21A5" w14:textId="77777777" w:rsidR="00873985" w:rsidRPr="00124275" w:rsidRDefault="00873985" w:rsidP="0087398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the curriculum materials support the development of students’ mathematical understanding?</w:t>
            </w:r>
          </w:p>
          <w:p w14:paraId="759D5A01" w14:textId="77777777" w:rsidR="00873985" w:rsidRPr="00124275" w:rsidRDefault="00873985" w:rsidP="0087398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 xml:space="preserve">Do the curriculum materials support the development of students’ proficiency with procedural skills? </w:t>
            </w:r>
          </w:p>
          <w:p w14:paraId="3092D8DE" w14:textId="77777777" w:rsidR="00873985" w:rsidRPr="00124275" w:rsidRDefault="00873985" w:rsidP="0087398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the curriculum materials assist students in building connections between mathematical understanding and procedural skill</w:t>
            </w:r>
            <w:r>
              <w:rPr>
                <w:rFonts w:ascii="Times New Roman" w:hAnsi="Times New Roman" w:cs="Times New Roman"/>
              </w:rPr>
              <w:t>s</w:t>
            </w:r>
            <w:r w:rsidRPr="00124275">
              <w:rPr>
                <w:rFonts w:ascii="Times New Roman" w:hAnsi="Times New Roman" w:cs="Times New Roman"/>
              </w:rPr>
              <w:t>?</w:t>
            </w:r>
          </w:p>
          <w:p w14:paraId="0C9683E9" w14:textId="77777777" w:rsidR="00873985" w:rsidRPr="00124275" w:rsidRDefault="00873985" w:rsidP="0087398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To what extent do the curriculum materials provide a balanced focus on mathematical understanding and procedural skill</w:t>
            </w:r>
            <w:r>
              <w:rPr>
                <w:rFonts w:ascii="Times New Roman" w:hAnsi="Times New Roman" w:cs="Times New Roman"/>
              </w:rPr>
              <w:t>s</w:t>
            </w:r>
            <w:r w:rsidRPr="00124275">
              <w:rPr>
                <w:rFonts w:ascii="Times New Roman" w:hAnsi="Times New Roman" w:cs="Times New Roman"/>
              </w:rPr>
              <w:t xml:space="preserve">?  </w:t>
            </w:r>
          </w:p>
          <w:p w14:paraId="054F2B29" w14:textId="77777777" w:rsidR="00873985" w:rsidRPr="00C74301" w:rsidRDefault="00873985" w:rsidP="00873985">
            <w:pPr>
              <w:pStyle w:val="ListParagraph"/>
              <w:numPr>
                <w:ilvl w:val="1"/>
                <w:numId w:val="19"/>
              </w:numPr>
              <w:tabs>
                <w:tab w:val="clear" w:pos="1440"/>
              </w:tabs>
              <w:ind w:left="481" w:hanging="450"/>
              <w:rPr>
                <w:rFonts w:ascii="Times New Roman" w:hAnsi="Times New Roman" w:cs="Times New Roman"/>
              </w:rPr>
            </w:pPr>
            <w:r w:rsidRPr="00124275">
              <w:rPr>
                <w:rFonts w:ascii="Times New Roman" w:hAnsi="Times New Roman" w:cs="Times New Roman"/>
              </w:rPr>
              <w:t>Do student activities build on each other within and across grades in a logical way that supports mathematical understanding and procedural skill</w:t>
            </w:r>
            <w:r>
              <w:rPr>
                <w:rFonts w:ascii="Times New Roman" w:hAnsi="Times New Roman" w:cs="Times New Roman"/>
              </w:rPr>
              <w:t>s</w:t>
            </w:r>
            <w:r w:rsidRPr="00124275">
              <w:rPr>
                <w:rFonts w:ascii="Times New Roman" w:hAnsi="Times New Roman" w:cs="Times New Roman"/>
              </w:rPr>
              <w:t>?</w:t>
            </w:r>
          </w:p>
        </w:tc>
      </w:tr>
    </w:tbl>
    <w:tbl>
      <w:tblPr>
        <w:tblStyle w:val="TableGrid"/>
        <w:tblpPr w:leftFromText="180" w:rightFromText="180" w:vertAnchor="text" w:horzAnchor="margin" w:tblpY="-336"/>
        <w:tblW w:w="5028" w:type="pct"/>
        <w:tblLook w:val="04A0" w:firstRow="1" w:lastRow="0" w:firstColumn="1" w:lastColumn="0" w:noHBand="0" w:noVBand="1"/>
      </w:tblPr>
      <w:tblGrid>
        <w:gridCol w:w="4858"/>
        <w:gridCol w:w="811"/>
        <w:gridCol w:w="811"/>
        <w:gridCol w:w="767"/>
        <w:gridCol w:w="7335"/>
      </w:tblGrid>
      <w:tr w:rsidR="00750D08" w:rsidRPr="001914B2" w14:paraId="5820D23D" w14:textId="77777777" w:rsidTr="00750D08">
        <w:tc>
          <w:tcPr>
            <w:tcW w:w="5000" w:type="pct"/>
            <w:gridSpan w:val="5"/>
          </w:tcPr>
          <w:p w14:paraId="6DC921C1" w14:textId="77777777" w:rsidR="00750D08" w:rsidRPr="001914B2" w:rsidRDefault="00750D08" w:rsidP="00EF6EAA">
            <w:pPr>
              <w:jc w:val="center"/>
              <w:rPr>
                <w:rFonts w:ascii="Times New Roman" w:hAnsi="Times New Roman" w:cs="Times New Roman"/>
              </w:rPr>
            </w:pPr>
            <w:r>
              <w:rPr>
                <w:rFonts w:ascii="Times New Roman" w:hAnsi="Times New Roman" w:cs="Times New Roman"/>
                <w:b/>
              </w:rPr>
              <w:lastRenderedPageBreak/>
              <w:t>CCSS</w:t>
            </w:r>
            <w:r w:rsidR="00EF6EAA">
              <w:rPr>
                <w:rFonts w:ascii="Times New Roman" w:hAnsi="Times New Roman" w:cs="Times New Roman"/>
                <w:b/>
              </w:rPr>
              <w:t>M</w:t>
            </w:r>
            <w:r>
              <w:rPr>
                <w:rFonts w:ascii="Times New Roman" w:hAnsi="Times New Roman" w:cs="Times New Roman"/>
                <w:b/>
              </w:rPr>
              <w:t xml:space="preserve"> </w:t>
            </w:r>
            <w:r w:rsidR="00EF6EAA">
              <w:rPr>
                <w:rFonts w:ascii="Times New Roman" w:hAnsi="Times New Roman" w:cs="Times New Roman"/>
                <w:b/>
              </w:rPr>
              <w:t xml:space="preserve">Curriculum </w:t>
            </w:r>
            <w:r>
              <w:rPr>
                <w:rFonts w:ascii="Times New Roman" w:hAnsi="Times New Roman" w:cs="Times New Roman"/>
                <w:b/>
              </w:rPr>
              <w:t>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0713B9">
              <w:rPr>
                <w:rFonts w:ascii="Times New Roman" w:hAnsi="Times New Roman" w:cs="Times New Roman"/>
                <w:b/>
              </w:rPr>
              <w:t>Similarity, Right Triangles, and Trigonometry</w:t>
            </w:r>
            <w:r>
              <w:rPr>
                <w:rFonts w:ascii="Times New Roman" w:hAnsi="Times New Roman" w:cs="Times New Roman"/>
                <w:b/>
              </w:rPr>
              <w:t xml:space="preserve"> &amp; Trigonometric Functions</w:t>
            </w:r>
            <w:r w:rsidRPr="000713B9">
              <w:rPr>
                <w:rFonts w:ascii="Times New Roman" w:hAnsi="Times New Roman" w:cs="Times New Roman"/>
                <w:b/>
              </w:rPr>
              <w:t xml:space="preserve"> </w:t>
            </w:r>
            <w:r w:rsidRPr="001914B2">
              <w:rPr>
                <w:rFonts w:ascii="Times New Roman" w:hAnsi="Times New Roman" w:cs="Times New Roman"/>
                <w:b/>
              </w:rPr>
              <w:t>in Grades 9-12</w:t>
            </w:r>
          </w:p>
        </w:tc>
      </w:tr>
      <w:tr w:rsidR="00750D08" w:rsidRPr="001914B2" w14:paraId="01B854E6" w14:textId="77777777" w:rsidTr="003C57D2">
        <w:trPr>
          <w:trHeight w:val="1482"/>
        </w:trPr>
        <w:tc>
          <w:tcPr>
            <w:tcW w:w="5000" w:type="pct"/>
            <w:gridSpan w:val="5"/>
          </w:tcPr>
          <w:p w14:paraId="7E2E4200" w14:textId="77777777" w:rsidR="00750D08" w:rsidRPr="001914B2" w:rsidRDefault="00750D08" w:rsidP="00750D08">
            <w:pPr>
              <w:rPr>
                <w:rFonts w:ascii="Times New Roman" w:hAnsi="Times New Roman" w:cs="Times New Roman"/>
              </w:rPr>
            </w:pPr>
          </w:p>
          <w:p w14:paraId="4FA70404" w14:textId="77777777" w:rsidR="00750D08" w:rsidRPr="001914B2" w:rsidRDefault="00750D08" w:rsidP="00750D08">
            <w:pPr>
              <w:rPr>
                <w:rFonts w:ascii="Times New Roman" w:hAnsi="Times New Roman" w:cs="Times New Roman"/>
              </w:rPr>
            </w:pPr>
            <w:r w:rsidRPr="001914B2">
              <w:rPr>
                <w:rFonts w:ascii="Times New Roman" w:hAnsi="Times New Roman" w:cs="Times New Roman"/>
              </w:rPr>
              <w:t>Name of Reviewer ______</w:t>
            </w:r>
            <w:r>
              <w:rPr>
                <w:rFonts w:ascii="Times New Roman" w:hAnsi="Times New Roman" w:cs="Times New Roman"/>
              </w:rPr>
              <w:t>________________________</w:t>
            </w:r>
            <w:r w:rsidRPr="001914B2">
              <w:rPr>
                <w:rFonts w:ascii="Times New Roman" w:hAnsi="Times New Roman" w:cs="Times New Roman"/>
              </w:rPr>
              <w:t>_</w:t>
            </w:r>
            <w:r>
              <w:rPr>
                <w:rFonts w:ascii="Times New Roman" w:hAnsi="Times New Roman" w:cs="Times New Roman"/>
              </w:rPr>
              <w:t>______ School/District _______</w:t>
            </w:r>
            <w:r w:rsidRPr="001914B2">
              <w:rPr>
                <w:rFonts w:ascii="Times New Roman" w:hAnsi="Times New Roman" w:cs="Times New Roman"/>
              </w:rPr>
              <w:t>__________________________ Date _______________</w:t>
            </w:r>
          </w:p>
          <w:p w14:paraId="5551FDC5" w14:textId="77777777" w:rsidR="00750D08" w:rsidRPr="001914B2" w:rsidRDefault="00750D08" w:rsidP="00750D08">
            <w:pPr>
              <w:rPr>
                <w:rFonts w:ascii="Times New Roman" w:hAnsi="Times New Roman" w:cs="Times New Roman"/>
              </w:rPr>
            </w:pPr>
          </w:p>
          <w:p w14:paraId="4581531F" w14:textId="77777777" w:rsidR="00750D08" w:rsidRPr="001914B2" w:rsidRDefault="00750D08" w:rsidP="00750D08">
            <w:pPr>
              <w:rPr>
                <w:rFonts w:ascii="Times New Roman" w:hAnsi="Times New Roman" w:cs="Times New Roman"/>
              </w:rPr>
            </w:pPr>
            <w:r w:rsidRPr="001914B2">
              <w:rPr>
                <w:rFonts w:ascii="Times New Roman" w:hAnsi="Times New Roman" w:cs="Times New Roman"/>
              </w:rPr>
              <w:t xml:space="preserve">Name of Curriculum Materials </w:t>
            </w:r>
            <w:r>
              <w:rPr>
                <w:rFonts w:ascii="Times New Roman" w:hAnsi="Times New Roman" w:cs="Times New Roman"/>
              </w:rPr>
              <w:t>______________________</w:t>
            </w:r>
            <w:r w:rsidRPr="001914B2">
              <w:rPr>
                <w:rFonts w:ascii="Times New Roman" w:hAnsi="Times New Roman" w:cs="Times New Roman"/>
              </w:rPr>
              <w:t xml:space="preserve">_____________________  Publication Date ___________  </w:t>
            </w:r>
            <w:r>
              <w:rPr>
                <w:rFonts w:ascii="Times New Roman" w:hAnsi="Times New Roman" w:cs="Times New Roman"/>
              </w:rPr>
              <w:t>Course</w:t>
            </w:r>
            <w:r w:rsidRPr="001914B2">
              <w:rPr>
                <w:rFonts w:ascii="Times New Roman" w:hAnsi="Times New Roman" w:cs="Times New Roman"/>
              </w:rPr>
              <w:t>(s) _________</w:t>
            </w:r>
            <w:r>
              <w:rPr>
                <w:rFonts w:ascii="Times New Roman" w:hAnsi="Times New Roman" w:cs="Times New Roman"/>
              </w:rPr>
              <w:t>_</w:t>
            </w:r>
            <w:r w:rsidRPr="001914B2">
              <w:rPr>
                <w:rFonts w:ascii="Times New Roman" w:hAnsi="Times New Roman" w:cs="Times New Roman"/>
              </w:rPr>
              <w:t>______</w:t>
            </w:r>
          </w:p>
          <w:p w14:paraId="0D5E9CF7" w14:textId="77777777" w:rsidR="00750D08" w:rsidRPr="001914B2" w:rsidRDefault="00750D08" w:rsidP="00750D08">
            <w:pPr>
              <w:rPr>
                <w:rFonts w:ascii="Times New Roman" w:hAnsi="Times New Roman" w:cs="Times New Roman"/>
              </w:rPr>
            </w:pPr>
          </w:p>
        </w:tc>
      </w:tr>
      <w:tr w:rsidR="00750D08" w:rsidRPr="001914B2" w14:paraId="501646CC" w14:textId="77777777" w:rsidTr="00750D08">
        <w:trPr>
          <w:trHeight w:val="2402"/>
        </w:trPr>
        <w:tc>
          <w:tcPr>
            <w:tcW w:w="2485" w:type="pct"/>
            <w:gridSpan w:val="4"/>
          </w:tcPr>
          <w:p w14:paraId="179DB2A1"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E6452C">
              <w:rPr>
                <w:rFonts w:ascii="Times New Roman" w:hAnsi="Times New Roman" w:cs="Times New Roman"/>
                <w:sz w:val="18"/>
                <w:szCs w:val="18"/>
              </w:rPr>
              <w:t>:</w:t>
            </w:r>
          </w:p>
          <w:p w14:paraId="17DA9160"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Not Found (N) -The mathematics content was not found.</w:t>
            </w:r>
          </w:p>
          <w:p w14:paraId="3707D3E9"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Low (L) -</w:t>
            </w:r>
            <w:r w:rsidRPr="00E6452C" w:rsidDel="00C352E2">
              <w:rPr>
                <w:rFonts w:ascii="Times New Roman" w:hAnsi="Times New Roman" w:cs="Times New Roman"/>
                <w:sz w:val="18"/>
                <w:szCs w:val="18"/>
              </w:rPr>
              <w:t xml:space="preserve"> </w:t>
            </w:r>
            <w:r w:rsidRPr="00E6452C">
              <w:rPr>
                <w:rFonts w:ascii="Times New Roman" w:hAnsi="Times New Roman" w:cs="Times New Roman"/>
                <w:sz w:val="18"/>
                <w:szCs w:val="18"/>
              </w:rPr>
              <w:t xml:space="preserve">Major gaps in the mathematics content were found. </w:t>
            </w:r>
          </w:p>
          <w:p w14:paraId="425968C9"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Marginal (M) -Gaps in the content, as described in the Standards, were found and these gaps may not be easily filled.</w:t>
            </w:r>
          </w:p>
          <w:p w14:paraId="7B15CA5F" w14:textId="77777777" w:rsidR="00750D08" w:rsidRPr="00E6452C" w:rsidRDefault="00750D08" w:rsidP="00750D08">
            <w:pPr>
              <w:ind w:left="252" w:hanging="252"/>
              <w:rPr>
                <w:rFonts w:ascii="Times New Roman" w:hAnsi="Times New Roman" w:cs="Times New Roman"/>
                <w:sz w:val="18"/>
                <w:szCs w:val="18"/>
              </w:rPr>
            </w:pPr>
            <w:r w:rsidRPr="00E6452C">
              <w:rPr>
                <w:rFonts w:ascii="Times New Roman" w:hAnsi="Times New Roman" w:cs="Times New Roman"/>
                <w:sz w:val="18"/>
                <w:szCs w:val="18"/>
              </w:rPr>
              <w:t>Acceptable (A)-Few gaps in the content, as described in the Standards, were found and these gaps may be easily filled.</w:t>
            </w:r>
          </w:p>
          <w:p w14:paraId="0E01992C" w14:textId="77777777" w:rsidR="00750D08" w:rsidRPr="00E6452C" w:rsidRDefault="0054649E" w:rsidP="00750D08">
            <w:pPr>
              <w:rPr>
                <w:rFonts w:ascii="Times New Roman" w:hAnsi="Times New Roman" w:cs="Times New Roman"/>
              </w:rPr>
            </w:pPr>
            <w:r>
              <w:rPr>
                <w:rFonts w:ascii="Times New Roman" w:hAnsi="Times New Roman" w:cs="Times New Roman"/>
                <w:sz w:val="18"/>
                <w:szCs w:val="18"/>
              </w:rPr>
              <w:t>High (H)-The content was fully formed as described in the standards.</w:t>
            </w:r>
          </w:p>
        </w:tc>
        <w:tc>
          <w:tcPr>
            <w:tcW w:w="2515" w:type="pct"/>
          </w:tcPr>
          <w:p w14:paraId="6E5DEDCB" w14:textId="77777777" w:rsidR="00750D08" w:rsidRPr="00E6452C" w:rsidRDefault="00750D08" w:rsidP="00750D08">
            <w:pPr>
              <w:rPr>
                <w:rFonts w:ascii="Times New Roman" w:hAnsi="Times New Roman" w:cs="Times New Roman"/>
                <w:b/>
                <w:sz w:val="18"/>
                <w:szCs w:val="18"/>
              </w:rPr>
            </w:pPr>
            <w:r w:rsidRPr="00E6452C">
              <w:rPr>
                <w:rFonts w:ascii="Times New Roman" w:hAnsi="Times New Roman" w:cs="Times New Roman"/>
                <w:b/>
                <w:sz w:val="18"/>
                <w:szCs w:val="18"/>
              </w:rPr>
              <w:t>Balance of Mathematical Understanding and Procedural Skills Rubric</w:t>
            </w:r>
            <w:r w:rsidR="003C57D2">
              <w:rPr>
                <w:rFonts w:ascii="Times New Roman" w:hAnsi="Times New Roman" w:cs="Times New Roman"/>
                <w:b/>
                <w:sz w:val="18"/>
                <w:szCs w:val="18"/>
              </w:rPr>
              <w:t xml:space="preserve"> (Bal)</w:t>
            </w:r>
            <w:r w:rsidRPr="00E6452C">
              <w:rPr>
                <w:rFonts w:ascii="Times New Roman" w:hAnsi="Times New Roman" w:cs="Times New Roman"/>
                <w:b/>
                <w:sz w:val="18"/>
                <w:szCs w:val="18"/>
              </w:rPr>
              <w:t>:</w:t>
            </w:r>
          </w:p>
          <w:p w14:paraId="24788985"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 xml:space="preserve">Not Found (N) -The content was not found. </w:t>
            </w:r>
          </w:p>
          <w:p w14:paraId="3F408810"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Low (L)-The content was not developed or developed superficially.</w:t>
            </w:r>
          </w:p>
          <w:p w14:paraId="29B09200"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Marginal (M)-The content was found and focused primarily on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and minimally on mathematical understanding, or ignored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w:t>
            </w:r>
          </w:p>
          <w:p w14:paraId="75DDC8B6" w14:textId="77777777" w:rsidR="00750D08" w:rsidRPr="00E6452C" w:rsidRDefault="00750D08" w:rsidP="00750D08">
            <w:pPr>
              <w:ind w:left="228" w:hanging="180"/>
              <w:rPr>
                <w:rFonts w:ascii="Times New Roman" w:hAnsi="Times New Roman" w:cs="Times New Roman"/>
                <w:sz w:val="18"/>
                <w:szCs w:val="18"/>
              </w:rPr>
            </w:pPr>
            <w:r w:rsidRPr="00E6452C">
              <w:rPr>
                <w:rFonts w:ascii="Times New Roman" w:hAnsi="Times New Roman" w:cs="Times New Roman"/>
                <w:sz w:val="18"/>
                <w:szCs w:val="18"/>
              </w:rPr>
              <w:t>Acceptable (A)-The content was developed with a balance of mathematical understanding and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but the connections between the two were not developed.</w:t>
            </w:r>
          </w:p>
          <w:p w14:paraId="5869EF98" w14:textId="77777777" w:rsidR="00750D08" w:rsidRPr="00E6452C" w:rsidRDefault="00750D08" w:rsidP="00750D08">
            <w:pPr>
              <w:rPr>
                <w:rFonts w:ascii="Times New Roman" w:hAnsi="Times New Roman" w:cs="Times New Roman"/>
                <w:sz w:val="18"/>
                <w:szCs w:val="18"/>
              </w:rPr>
            </w:pPr>
            <w:r w:rsidRPr="00E6452C">
              <w:rPr>
                <w:rFonts w:ascii="Times New Roman" w:hAnsi="Times New Roman" w:cs="Times New Roman"/>
                <w:sz w:val="18"/>
                <w:szCs w:val="18"/>
              </w:rPr>
              <w:t xml:space="preserve">High (H)-The content was developed with a balance of mathematical understanding and </w:t>
            </w:r>
          </w:p>
          <w:p w14:paraId="73196F42" w14:textId="77777777" w:rsidR="00750D08" w:rsidRPr="00E6452C" w:rsidRDefault="00750D08" w:rsidP="00750D08">
            <w:pPr>
              <w:rPr>
                <w:rFonts w:ascii="Times New Roman" w:hAnsi="Times New Roman" w:cs="Times New Roman"/>
                <w:sz w:val="18"/>
                <w:szCs w:val="18"/>
              </w:rPr>
            </w:pPr>
            <w:r w:rsidRPr="00E6452C">
              <w:rPr>
                <w:rFonts w:ascii="Times New Roman" w:hAnsi="Times New Roman" w:cs="Times New Roman"/>
                <w:sz w:val="18"/>
                <w:szCs w:val="18"/>
              </w:rPr>
              <w:t xml:space="preserve">      procedural skill</w:t>
            </w:r>
            <w:r w:rsidR="00835CE3">
              <w:rPr>
                <w:rFonts w:ascii="Times New Roman" w:hAnsi="Times New Roman" w:cs="Times New Roman"/>
                <w:sz w:val="18"/>
                <w:szCs w:val="18"/>
              </w:rPr>
              <w:t>s</w:t>
            </w:r>
            <w:r w:rsidRPr="00E6452C">
              <w:rPr>
                <w:rFonts w:ascii="Times New Roman" w:hAnsi="Times New Roman" w:cs="Times New Roman"/>
                <w:sz w:val="18"/>
                <w:szCs w:val="18"/>
              </w:rPr>
              <w:t xml:space="preserve"> consistent with the Standards, and the connections between the two were </w:t>
            </w:r>
          </w:p>
          <w:p w14:paraId="31CE3D66" w14:textId="77777777" w:rsidR="00750D08" w:rsidRPr="00E6452C" w:rsidRDefault="00750D08" w:rsidP="00750D08">
            <w:pPr>
              <w:rPr>
                <w:rFonts w:ascii="Times New Roman" w:hAnsi="Times New Roman" w:cs="Times New Roman"/>
              </w:rPr>
            </w:pPr>
            <w:r w:rsidRPr="00E6452C">
              <w:rPr>
                <w:rFonts w:ascii="Times New Roman" w:hAnsi="Times New Roman" w:cs="Times New Roman"/>
                <w:sz w:val="18"/>
                <w:szCs w:val="18"/>
              </w:rPr>
              <w:t xml:space="preserve">      </w:t>
            </w:r>
            <w:proofErr w:type="gramStart"/>
            <w:r w:rsidRPr="00E6452C">
              <w:rPr>
                <w:rFonts w:ascii="Times New Roman" w:hAnsi="Times New Roman" w:cs="Times New Roman"/>
                <w:sz w:val="18"/>
                <w:szCs w:val="18"/>
              </w:rPr>
              <w:t>developed</w:t>
            </w:r>
            <w:proofErr w:type="gramEnd"/>
            <w:r w:rsidRPr="00E6452C">
              <w:rPr>
                <w:rFonts w:ascii="Times New Roman" w:hAnsi="Times New Roman" w:cs="Times New Roman"/>
                <w:sz w:val="18"/>
                <w:szCs w:val="18"/>
              </w:rPr>
              <w:t>.</w:t>
            </w:r>
          </w:p>
        </w:tc>
      </w:tr>
      <w:tr w:rsidR="00750D08" w:rsidRPr="001914B2" w14:paraId="3DCB3C04" w14:textId="77777777" w:rsidTr="00750D08">
        <w:trPr>
          <w:trHeight w:val="222"/>
        </w:trPr>
        <w:tc>
          <w:tcPr>
            <w:tcW w:w="1666" w:type="pct"/>
            <w:shd w:val="clear" w:color="auto" w:fill="auto"/>
          </w:tcPr>
          <w:p w14:paraId="01A6EAA9" w14:textId="77777777" w:rsidR="00750D08" w:rsidRPr="00BE7DC3" w:rsidRDefault="00750D08" w:rsidP="00750D08">
            <w:pPr>
              <w:jc w:val="center"/>
              <w:rPr>
                <w:rFonts w:ascii="Times New Roman" w:hAnsi="Times New Roman" w:cs="Times New Roman"/>
                <w:b/>
              </w:rPr>
            </w:pPr>
            <w:r w:rsidRPr="00BE7DC3">
              <w:rPr>
                <w:rFonts w:ascii="Times New Roman" w:hAnsi="Times New Roman" w:cs="Times New Roman"/>
                <w:b/>
              </w:rPr>
              <w:t>CCSS</w:t>
            </w:r>
            <w:r w:rsidR="00432C25">
              <w:rPr>
                <w:rFonts w:ascii="Times New Roman" w:hAnsi="Times New Roman" w:cs="Times New Roman"/>
                <w:b/>
              </w:rPr>
              <w:t>M</w:t>
            </w:r>
            <w:r w:rsidRPr="00BE7DC3">
              <w:rPr>
                <w:rFonts w:ascii="Times New Roman" w:hAnsi="Times New Roman" w:cs="Times New Roman"/>
                <w:b/>
              </w:rPr>
              <w:t xml:space="preserve"> Standards Grades 9-12</w:t>
            </w:r>
          </w:p>
        </w:tc>
        <w:tc>
          <w:tcPr>
            <w:tcW w:w="278" w:type="pct"/>
            <w:shd w:val="clear" w:color="auto" w:fill="auto"/>
          </w:tcPr>
          <w:p w14:paraId="7B85141B" w14:textId="77777777" w:rsidR="00750D08" w:rsidRPr="00BE7DC3" w:rsidRDefault="00750D08" w:rsidP="00750D08">
            <w:pPr>
              <w:ind w:right="-79"/>
              <w:jc w:val="center"/>
              <w:rPr>
                <w:rFonts w:ascii="Times New Roman" w:hAnsi="Times New Roman" w:cs="Times New Roman"/>
                <w:b/>
                <w:sz w:val="18"/>
                <w:szCs w:val="18"/>
              </w:rPr>
            </w:pPr>
            <w:r w:rsidRPr="00BE7DC3">
              <w:rPr>
                <w:rFonts w:ascii="Times New Roman" w:hAnsi="Times New Roman" w:cs="Times New Roman"/>
                <w:b/>
                <w:sz w:val="18"/>
                <w:szCs w:val="18"/>
              </w:rPr>
              <w:t>Chapter pages</w:t>
            </w:r>
          </w:p>
        </w:tc>
        <w:tc>
          <w:tcPr>
            <w:tcW w:w="278" w:type="pct"/>
            <w:shd w:val="clear" w:color="auto" w:fill="auto"/>
          </w:tcPr>
          <w:p w14:paraId="3B615149" w14:textId="77777777" w:rsidR="00750D08" w:rsidRPr="00BE7DC3" w:rsidRDefault="00750D08" w:rsidP="00750D08">
            <w:pPr>
              <w:jc w:val="center"/>
              <w:rPr>
                <w:rFonts w:ascii="Times New Roman" w:hAnsi="Times New Roman" w:cs="Times New Roman"/>
                <w:b/>
                <w:sz w:val="16"/>
                <w:szCs w:val="16"/>
              </w:rPr>
            </w:pPr>
            <w:r w:rsidRPr="00BE7DC3">
              <w:rPr>
                <w:rFonts w:ascii="Times New Roman" w:hAnsi="Times New Roman" w:cs="Times New Roman"/>
                <w:b/>
                <w:sz w:val="16"/>
                <w:szCs w:val="16"/>
              </w:rPr>
              <w:t>Cont</w:t>
            </w:r>
            <w:r w:rsidRPr="00BE7DC3">
              <w:rPr>
                <w:rFonts w:ascii="Times New Roman" w:hAnsi="Times New Roman" w:cs="Times New Roman"/>
                <w:b/>
                <w:sz w:val="16"/>
                <w:szCs w:val="16"/>
              </w:rPr>
              <w:br/>
              <w:t>N-L-M-</w:t>
            </w:r>
          </w:p>
          <w:p w14:paraId="1F783E1B" w14:textId="77777777" w:rsidR="00750D08" w:rsidRPr="00BE7DC3" w:rsidRDefault="00750D08" w:rsidP="00750D08">
            <w:pPr>
              <w:jc w:val="center"/>
              <w:rPr>
                <w:rFonts w:ascii="Times New Roman" w:hAnsi="Times New Roman" w:cs="Times New Roman"/>
                <w:b/>
                <w:sz w:val="16"/>
                <w:szCs w:val="16"/>
              </w:rPr>
            </w:pPr>
            <w:r w:rsidRPr="00BE7DC3">
              <w:rPr>
                <w:rFonts w:ascii="Times New Roman" w:hAnsi="Times New Roman" w:cs="Times New Roman"/>
                <w:b/>
                <w:sz w:val="16"/>
                <w:szCs w:val="16"/>
              </w:rPr>
              <w:t>A-H</w:t>
            </w:r>
          </w:p>
        </w:tc>
        <w:tc>
          <w:tcPr>
            <w:tcW w:w="263" w:type="pct"/>
            <w:shd w:val="clear" w:color="auto" w:fill="auto"/>
          </w:tcPr>
          <w:p w14:paraId="62F34A74" w14:textId="77777777" w:rsidR="00750D08" w:rsidRPr="00BE7DC3" w:rsidRDefault="00750D08" w:rsidP="00750D08">
            <w:pPr>
              <w:jc w:val="center"/>
              <w:rPr>
                <w:rFonts w:ascii="Times New Roman" w:hAnsi="Times New Roman" w:cs="Times New Roman"/>
                <w:b/>
                <w:sz w:val="16"/>
                <w:szCs w:val="16"/>
              </w:rPr>
            </w:pPr>
            <w:r w:rsidRPr="00BE7DC3">
              <w:rPr>
                <w:rFonts w:ascii="Times New Roman" w:hAnsi="Times New Roman" w:cs="Times New Roman"/>
                <w:b/>
                <w:sz w:val="16"/>
                <w:szCs w:val="16"/>
              </w:rPr>
              <w:t>Bal</w:t>
            </w:r>
            <w:r w:rsidRPr="00BE7DC3">
              <w:rPr>
                <w:rFonts w:ascii="Times New Roman" w:hAnsi="Times New Roman" w:cs="Times New Roman"/>
                <w:b/>
                <w:sz w:val="16"/>
                <w:szCs w:val="16"/>
              </w:rPr>
              <w:br/>
              <w:t>N-L-M-</w:t>
            </w:r>
          </w:p>
          <w:p w14:paraId="2A7C2A45" w14:textId="77777777" w:rsidR="00750D08" w:rsidRPr="00BE7DC3" w:rsidRDefault="00750D08" w:rsidP="00750D08">
            <w:pPr>
              <w:jc w:val="center"/>
              <w:rPr>
                <w:rFonts w:ascii="Times New Roman" w:hAnsi="Times New Roman" w:cs="Times New Roman"/>
                <w:b/>
                <w:sz w:val="16"/>
                <w:szCs w:val="16"/>
              </w:rPr>
            </w:pPr>
            <w:r w:rsidRPr="00BE7DC3">
              <w:rPr>
                <w:rFonts w:ascii="Times New Roman" w:hAnsi="Times New Roman" w:cs="Times New Roman"/>
                <w:b/>
                <w:sz w:val="16"/>
                <w:szCs w:val="16"/>
              </w:rPr>
              <w:t>A-H</w:t>
            </w:r>
          </w:p>
        </w:tc>
        <w:tc>
          <w:tcPr>
            <w:tcW w:w="2515" w:type="pct"/>
            <w:shd w:val="clear" w:color="auto" w:fill="auto"/>
          </w:tcPr>
          <w:p w14:paraId="786E62A5" w14:textId="77777777" w:rsidR="00750D08" w:rsidRPr="00BE7DC3" w:rsidRDefault="00750D08" w:rsidP="00750D08">
            <w:pPr>
              <w:jc w:val="center"/>
              <w:rPr>
                <w:rFonts w:ascii="Times New Roman" w:hAnsi="Times New Roman" w:cs="Times New Roman"/>
                <w:b/>
              </w:rPr>
            </w:pPr>
            <w:r w:rsidRPr="00BE7DC3">
              <w:rPr>
                <w:rFonts w:ascii="Times New Roman" w:hAnsi="Times New Roman" w:cs="Times New Roman"/>
                <w:b/>
              </w:rPr>
              <w:t>Notes/Explanation</w:t>
            </w:r>
          </w:p>
        </w:tc>
      </w:tr>
      <w:tr w:rsidR="00750D08" w:rsidRPr="001914B2" w14:paraId="1491E108" w14:textId="77777777" w:rsidTr="00750D08">
        <w:trPr>
          <w:trHeight w:val="216"/>
        </w:trPr>
        <w:tc>
          <w:tcPr>
            <w:tcW w:w="1666" w:type="pct"/>
          </w:tcPr>
          <w:p w14:paraId="38CA4AD5" w14:textId="77777777" w:rsidR="00750D08" w:rsidRPr="00094EA0" w:rsidRDefault="00750D08" w:rsidP="00750D08">
            <w:pPr>
              <w:tabs>
                <w:tab w:val="left" w:pos="2696"/>
              </w:tabs>
              <w:rPr>
                <w:rFonts w:ascii="Times New Roman" w:hAnsi="Times New Roman" w:cs="Times New Roman"/>
                <w:b/>
                <w:sz w:val="18"/>
                <w:szCs w:val="18"/>
              </w:rPr>
            </w:pPr>
            <w:r w:rsidRPr="00094EA0">
              <w:rPr>
                <w:rFonts w:ascii="Times New Roman" w:hAnsi="Times New Roman" w:cs="Times New Roman"/>
                <w:b/>
                <w:sz w:val="18"/>
                <w:szCs w:val="18"/>
              </w:rPr>
              <w:t>Similarity, Right Triangles, and Trigonometry (G-SRT)</w:t>
            </w:r>
          </w:p>
        </w:tc>
        <w:tc>
          <w:tcPr>
            <w:tcW w:w="278" w:type="pct"/>
          </w:tcPr>
          <w:p w14:paraId="43A59E00" w14:textId="77777777" w:rsidR="00750D08" w:rsidRPr="00E6452C" w:rsidRDefault="00750D08" w:rsidP="00750D08">
            <w:pPr>
              <w:rPr>
                <w:rFonts w:ascii="Times New Roman" w:hAnsi="Times New Roman" w:cs="Times New Roman"/>
                <w:b/>
                <w:sz w:val="18"/>
                <w:szCs w:val="18"/>
              </w:rPr>
            </w:pPr>
          </w:p>
        </w:tc>
        <w:tc>
          <w:tcPr>
            <w:tcW w:w="278" w:type="pct"/>
          </w:tcPr>
          <w:p w14:paraId="43AB50EC" w14:textId="77777777" w:rsidR="00750D08" w:rsidRPr="00E6452C" w:rsidRDefault="00750D08" w:rsidP="00750D08">
            <w:pPr>
              <w:rPr>
                <w:rFonts w:ascii="Times New Roman" w:hAnsi="Times New Roman" w:cs="Times New Roman"/>
                <w:b/>
                <w:sz w:val="18"/>
                <w:szCs w:val="18"/>
              </w:rPr>
            </w:pPr>
          </w:p>
        </w:tc>
        <w:tc>
          <w:tcPr>
            <w:tcW w:w="263" w:type="pct"/>
          </w:tcPr>
          <w:p w14:paraId="1E4C4F4B" w14:textId="77777777" w:rsidR="00750D08" w:rsidRPr="00E6452C" w:rsidRDefault="00750D08" w:rsidP="00750D08">
            <w:pPr>
              <w:rPr>
                <w:rFonts w:ascii="Times New Roman" w:hAnsi="Times New Roman" w:cs="Times New Roman"/>
                <w:b/>
                <w:sz w:val="18"/>
                <w:szCs w:val="18"/>
              </w:rPr>
            </w:pPr>
          </w:p>
        </w:tc>
        <w:tc>
          <w:tcPr>
            <w:tcW w:w="2515" w:type="pct"/>
            <w:vMerge w:val="restart"/>
          </w:tcPr>
          <w:p w14:paraId="708AB6C0" w14:textId="77777777" w:rsidR="00750D08" w:rsidRPr="00E6452C" w:rsidRDefault="00750D08" w:rsidP="00750D08">
            <w:pPr>
              <w:rPr>
                <w:rFonts w:ascii="Times New Roman" w:hAnsi="Times New Roman" w:cs="Times New Roman"/>
                <w:b/>
                <w:sz w:val="18"/>
                <w:szCs w:val="18"/>
              </w:rPr>
            </w:pPr>
          </w:p>
        </w:tc>
      </w:tr>
      <w:tr w:rsidR="00750D08" w:rsidRPr="001914B2" w14:paraId="54E34520" w14:textId="77777777" w:rsidTr="00750D08">
        <w:trPr>
          <w:trHeight w:val="216"/>
        </w:trPr>
        <w:tc>
          <w:tcPr>
            <w:tcW w:w="1666" w:type="pct"/>
          </w:tcPr>
          <w:p w14:paraId="3B72BE5B" w14:textId="77777777" w:rsidR="00750D08" w:rsidRPr="00094EA0" w:rsidRDefault="00750D08" w:rsidP="00750D08">
            <w:pPr>
              <w:rPr>
                <w:rFonts w:ascii="Times New Roman" w:hAnsi="Times New Roman" w:cs="Times New Roman"/>
                <w:b/>
                <w:sz w:val="18"/>
                <w:szCs w:val="18"/>
              </w:rPr>
            </w:pPr>
            <w:r w:rsidRPr="00094EA0">
              <w:rPr>
                <w:rFonts w:ascii="Times New Roman" w:hAnsi="Times New Roman" w:cs="Times New Roman"/>
                <w:b/>
                <w:sz w:val="18"/>
                <w:szCs w:val="18"/>
              </w:rPr>
              <w:t xml:space="preserve">Understand similarity in terms of similarity transformations </w:t>
            </w:r>
          </w:p>
        </w:tc>
        <w:tc>
          <w:tcPr>
            <w:tcW w:w="278" w:type="pct"/>
          </w:tcPr>
          <w:p w14:paraId="3BFD89B7" w14:textId="77777777" w:rsidR="00750D08" w:rsidRPr="00E6452C" w:rsidRDefault="00750D08" w:rsidP="00750D08">
            <w:pPr>
              <w:rPr>
                <w:rFonts w:ascii="Times New Roman" w:hAnsi="Times New Roman" w:cs="Times New Roman"/>
                <w:b/>
                <w:sz w:val="18"/>
                <w:szCs w:val="18"/>
              </w:rPr>
            </w:pPr>
          </w:p>
        </w:tc>
        <w:tc>
          <w:tcPr>
            <w:tcW w:w="278" w:type="pct"/>
          </w:tcPr>
          <w:p w14:paraId="08991776" w14:textId="77777777" w:rsidR="00750D08" w:rsidRPr="00E6452C" w:rsidRDefault="00750D08" w:rsidP="00750D08">
            <w:pPr>
              <w:rPr>
                <w:rFonts w:ascii="Times New Roman" w:hAnsi="Times New Roman" w:cs="Times New Roman"/>
                <w:b/>
                <w:sz w:val="18"/>
                <w:szCs w:val="18"/>
              </w:rPr>
            </w:pPr>
          </w:p>
        </w:tc>
        <w:tc>
          <w:tcPr>
            <w:tcW w:w="263" w:type="pct"/>
          </w:tcPr>
          <w:p w14:paraId="7425C582" w14:textId="77777777" w:rsidR="00750D08" w:rsidRPr="00E6452C" w:rsidRDefault="00750D08" w:rsidP="00750D08">
            <w:pPr>
              <w:rPr>
                <w:rFonts w:ascii="Times New Roman" w:hAnsi="Times New Roman" w:cs="Times New Roman"/>
                <w:b/>
                <w:sz w:val="18"/>
                <w:szCs w:val="18"/>
              </w:rPr>
            </w:pPr>
          </w:p>
        </w:tc>
        <w:tc>
          <w:tcPr>
            <w:tcW w:w="2515" w:type="pct"/>
            <w:vMerge/>
          </w:tcPr>
          <w:p w14:paraId="6816FC8B" w14:textId="77777777" w:rsidR="00750D08" w:rsidRPr="00E6452C" w:rsidRDefault="00750D08" w:rsidP="00750D08">
            <w:pPr>
              <w:rPr>
                <w:rFonts w:ascii="Times New Roman" w:hAnsi="Times New Roman" w:cs="Times New Roman"/>
                <w:b/>
                <w:sz w:val="18"/>
                <w:szCs w:val="18"/>
              </w:rPr>
            </w:pPr>
          </w:p>
        </w:tc>
      </w:tr>
      <w:tr w:rsidR="00750D08" w:rsidRPr="001914B2" w14:paraId="27C690C2" w14:textId="77777777" w:rsidTr="00750D08">
        <w:trPr>
          <w:trHeight w:val="216"/>
        </w:trPr>
        <w:tc>
          <w:tcPr>
            <w:tcW w:w="1666" w:type="pct"/>
          </w:tcPr>
          <w:p w14:paraId="2DDFB44B" w14:textId="77777777" w:rsidR="00750D08" w:rsidRPr="00754100" w:rsidRDefault="00750D08" w:rsidP="00750D08">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E9686D">
              <w:rPr>
                <w:rFonts w:ascii="Times New Roman" w:hAnsi="Times New Roman" w:cs="Times New Roman"/>
                <w:sz w:val="18"/>
                <w:szCs w:val="18"/>
              </w:rPr>
              <w:t xml:space="preserve">Verify experimentally the properties of dilations given by a center and a scale factor: </w:t>
            </w:r>
          </w:p>
        </w:tc>
        <w:tc>
          <w:tcPr>
            <w:tcW w:w="278" w:type="pct"/>
          </w:tcPr>
          <w:p w14:paraId="7A1468A6" w14:textId="77777777" w:rsidR="00750D08" w:rsidRPr="00E6452C" w:rsidRDefault="00750D08" w:rsidP="00750D08">
            <w:pPr>
              <w:rPr>
                <w:rFonts w:ascii="Times New Roman" w:hAnsi="Times New Roman" w:cs="Times New Roman"/>
                <w:b/>
                <w:sz w:val="18"/>
                <w:szCs w:val="18"/>
              </w:rPr>
            </w:pPr>
          </w:p>
        </w:tc>
        <w:tc>
          <w:tcPr>
            <w:tcW w:w="278" w:type="pct"/>
          </w:tcPr>
          <w:p w14:paraId="7BFFAC7A" w14:textId="77777777" w:rsidR="00750D08" w:rsidRPr="00E6452C" w:rsidRDefault="00750D08" w:rsidP="00750D08">
            <w:pPr>
              <w:rPr>
                <w:rFonts w:ascii="Times New Roman" w:hAnsi="Times New Roman" w:cs="Times New Roman"/>
                <w:b/>
                <w:sz w:val="18"/>
                <w:szCs w:val="18"/>
              </w:rPr>
            </w:pPr>
          </w:p>
        </w:tc>
        <w:tc>
          <w:tcPr>
            <w:tcW w:w="263" w:type="pct"/>
          </w:tcPr>
          <w:p w14:paraId="1A88AE0C" w14:textId="77777777" w:rsidR="00750D08" w:rsidRPr="00E6452C" w:rsidRDefault="00750D08" w:rsidP="00750D08">
            <w:pPr>
              <w:rPr>
                <w:rFonts w:ascii="Times New Roman" w:hAnsi="Times New Roman" w:cs="Times New Roman"/>
                <w:b/>
                <w:sz w:val="18"/>
                <w:szCs w:val="18"/>
              </w:rPr>
            </w:pPr>
          </w:p>
        </w:tc>
        <w:tc>
          <w:tcPr>
            <w:tcW w:w="2515" w:type="pct"/>
            <w:vMerge/>
          </w:tcPr>
          <w:p w14:paraId="0889C13A" w14:textId="77777777" w:rsidR="00750D08" w:rsidRPr="00E6452C" w:rsidRDefault="00750D08" w:rsidP="00750D08">
            <w:pPr>
              <w:rPr>
                <w:rFonts w:ascii="Times New Roman" w:hAnsi="Times New Roman" w:cs="Times New Roman"/>
                <w:b/>
                <w:sz w:val="18"/>
                <w:szCs w:val="18"/>
              </w:rPr>
            </w:pPr>
          </w:p>
        </w:tc>
      </w:tr>
      <w:tr w:rsidR="00750D08" w:rsidRPr="001914B2" w14:paraId="3CEE382A" w14:textId="77777777" w:rsidTr="00750D08">
        <w:trPr>
          <w:trHeight w:val="216"/>
        </w:trPr>
        <w:tc>
          <w:tcPr>
            <w:tcW w:w="1666" w:type="pct"/>
          </w:tcPr>
          <w:p w14:paraId="07AC2F48" w14:textId="77777777" w:rsidR="00750D08" w:rsidRPr="00754100" w:rsidRDefault="00750D08" w:rsidP="00750D08">
            <w:pPr>
              <w:pStyle w:val="ListParagraph"/>
              <w:widowControl w:val="0"/>
              <w:numPr>
                <w:ilvl w:val="1"/>
                <w:numId w:val="14"/>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12" w:hanging="270"/>
              <w:rPr>
                <w:rFonts w:ascii="Times New Roman" w:hAnsi="Times New Roman" w:cs="Times New Roman"/>
                <w:color w:val="141413"/>
                <w:sz w:val="18"/>
                <w:szCs w:val="18"/>
              </w:rPr>
            </w:pPr>
            <w:proofErr w:type="gramStart"/>
            <w:r w:rsidRPr="00E9686D">
              <w:rPr>
                <w:rFonts w:ascii="Times New Roman" w:hAnsi="Times New Roman" w:cs="Times New Roman"/>
                <w:sz w:val="18"/>
                <w:szCs w:val="18"/>
              </w:rPr>
              <w:t>A dilation</w:t>
            </w:r>
            <w:proofErr w:type="gramEnd"/>
            <w:r w:rsidRPr="00E9686D">
              <w:rPr>
                <w:rFonts w:ascii="Times New Roman" w:hAnsi="Times New Roman" w:cs="Times New Roman"/>
                <w:sz w:val="18"/>
                <w:szCs w:val="18"/>
              </w:rPr>
              <w:t xml:space="preserve"> takes a line not passing through the center of the dilation to a parallel line, and leaves a line passing through the center unchanged. </w:t>
            </w:r>
          </w:p>
        </w:tc>
        <w:tc>
          <w:tcPr>
            <w:tcW w:w="278" w:type="pct"/>
          </w:tcPr>
          <w:p w14:paraId="739E9799" w14:textId="77777777" w:rsidR="00750D08" w:rsidRPr="00E6452C" w:rsidRDefault="00750D08" w:rsidP="00750D08">
            <w:pPr>
              <w:rPr>
                <w:rFonts w:ascii="Times New Roman" w:hAnsi="Times New Roman" w:cs="Times New Roman"/>
                <w:b/>
                <w:sz w:val="18"/>
                <w:szCs w:val="18"/>
              </w:rPr>
            </w:pPr>
          </w:p>
        </w:tc>
        <w:tc>
          <w:tcPr>
            <w:tcW w:w="278" w:type="pct"/>
          </w:tcPr>
          <w:p w14:paraId="262ABC7F" w14:textId="77777777" w:rsidR="00750D08" w:rsidRPr="00E6452C" w:rsidRDefault="00750D08" w:rsidP="00750D08">
            <w:pPr>
              <w:rPr>
                <w:rFonts w:ascii="Times New Roman" w:hAnsi="Times New Roman" w:cs="Times New Roman"/>
                <w:b/>
                <w:sz w:val="18"/>
                <w:szCs w:val="18"/>
              </w:rPr>
            </w:pPr>
          </w:p>
        </w:tc>
        <w:tc>
          <w:tcPr>
            <w:tcW w:w="263" w:type="pct"/>
          </w:tcPr>
          <w:p w14:paraId="508E2DFA" w14:textId="77777777" w:rsidR="00750D08" w:rsidRPr="00E6452C" w:rsidRDefault="00750D08" w:rsidP="00750D08">
            <w:pPr>
              <w:rPr>
                <w:rFonts w:ascii="Times New Roman" w:hAnsi="Times New Roman" w:cs="Times New Roman"/>
                <w:b/>
                <w:sz w:val="18"/>
                <w:szCs w:val="18"/>
              </w:rPr>
            </w:pPr>
          </w:p>
        </w:tc>
        <w:tc>
          <w:tcPr>
            <w:tcW w:w="2515" w:type="pct"/>
            <w:vMerge/>
          </w:tcPr>
          <w:p w14:paraId="7986A17D" w14:textId="77777777" w:rsidR="00750D08" w:rsidRPr="00E6452C" w:rsidRDefault="00750D08" w:rsidP="00750D08">
            <w:pPr>
              <w:rPr>
                <w:rFonts w:ascii="Times New Roman" w:hAnsi="Times New Roman" w:cs="Times New Roman"/>
                <w:b/>
                <w:sz w:val="18"/>
                <w:szCs w:val="18"/>
              </w:rPr>
            </w:pPr>
          </w:p>
        </w:tc>
      </w:tr>
      <w:tr w:rsidR="00750D08" w:rsidRPr="001914B2" w14:paraId="1890F890" w14:textId="77777777" w:rsidTr="00750D08">
        <w:trPr>
          <w:trHeight w:val="216"/>
        </w:trPr>
        <w:tc>
          <w:tcPr>
            <w:tcW w:w="1666" w:type="pct"/>
          </w:tcPr>
          <w:p w14:paraId="19ED718F" w14:textId="77777777" w:rsidR="00750D08" w:rsidRPr="00754100" w:rsidRDefault="00750D08" w:rsidP="00750D08">
            <w:pPr>
              <w:pStyle w:val="ListParagraph"/>
              <w:widowControl w:val="0"/>
              <w:numPr>
                <w:ilvl w:val="1"/>
                <w:numId w:val="14"/>
              </w:numPr>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612" w:hanging="270"/>
              <w:rPr>
                <w:rFonts w:ascii="Times New Roman" w:hAnsi="Times New Roman" w:cs="Times New Roman"/>
                <w:color w:val="141413"/>
                <w:sz w:val="18"/>
                <w:szCs w:val="18"/>
              </w:rPr>
            </w:pPr>
            <w:r w:rsidRPr="00E9686D">
              <w:rPr>
                <w:rFonts w:ascii="Times New Roman" w:hAnsi="Times New Roman" w:cs="Times New Roman"/>
                <w:sz w:val="18"/>
                <w:szCs w:val="18"/>
              </w:rPr>
              <w:t xml:space="preserve">The dilation of a line segment is longer or shorter in the ratio given by the scale factor. </w:t>
            </w:r>
          </w:p>
        </w:tc>
        <w:tc>
          <w:tcPr>
            <w:tcW w:w="278" w:type="pct"/>
          </w:tcPr>
          <w:p w14:paraId="452A4DAC" w14:textId="77777777" w:rsidR="00750D08" w:rsidRPr="00E6452C" w:rsidRDefault="00750D08" w:rsidP="00750D08">
            <w:pPr>
              <w:rPr>
                <w:rFonts w:ascii="Times New Roman" w:hAnsi="Times New Roman" w:cs="Times New Roman"/>
                <w:b/>
                <w:sz w:val="18"/>
                <w:szCs w:val="18"/>
              </w:rPr>
            </w:pPr>
          </w:p>
        </w:tc>
        <w:tc>
          <w:tcPr>
            <w:tcW w:w="278" w:type="pct"/>
          </w:tcPr>
          <w:p w14:paraId="02F28758" w14:textId="77777777" w:rsidR="00750D08" w:rsidRPr="00E6452C" w:rsidRDefault="00750D08" w:rsidP="00750D08">
            <w:pPr>
              <w:rPr>
                <w:rFonts w:ascii="Times New Roman" w:hAnsi="Times New Roman" w:cs="Times New Roman"/>
                <w:b/>
                <w:sz w:val="18"/>
                <w:szCs w:val="18"/>
              </w:rPr>
            </w:pPr>
          </w:p>
        </w:tc>
        <w:tc>
          <w:tcPr>
            <w:tcW w:w="263" w:type="pct"/>
          </w:tcPr>
          <w:p w14:paraId="2D3EF5DD" w14:textId="77777777" w:rsidR="00750D08" w:rsidRPr="00E6452C" w:rsidRDefault="00750D08" w:rsidP="00750D08">
            <w:pPr>
              <w:rPr>
                <w:rFonts w:ascii="Times New Roman" w:hAnsi="Times New Roman" w:cs="Times New Roman"/>
                <w:b/>
                <w:sz w:val="18"/>
                <w:szCs w:val="18"/>
              </w:rPr>
            </w:pPr>
          </w:p>
        </w:tc>
        <w:tc>
          <w:tcPr>
            <w:tcW w:w="2515" w:type="pct"/>
            <w:vMerge/>
          </w:tcPr>
          <w:p w14:paraId="636AF048" w14:textId="77777777" w:rsidR="00750D08" w:rsidRPr="00E6452C" w:rsidRDefault="00750D08" w:rsidP="00750D08">
            <w:pPr>
              <w:rPr>
                <w:rFonts w:ascii="Times New Roman" w:hAnsi="Times New Roman" w:cs="Times New Roman"/>
                <w:b/>
                <w:sz w:val="18"/>
                <w:szCs w:val="18"/>
              </w:rPr>
            </w:pPr>
          </w:p>
        </w:tc>
      </w:tr>
      <w:tr w:rsidR="00750D08" w:rsidRPr="001914B2" w14:paraId="35431778" w14:textId="77777777" w:rsidTr="00C86613">
        <w:trPr>
          <w:trHeight w:val="216"/>
        </w:trPr>
        <w:tc>
          <w:tcPr>
            <w:tcW w:w="1666" w:type="pct"/>
            <w:shd w:val="clear" w:color="auto" w:fill="auto"/>
          </w:tcPr>
          <w:p w14:paraId="0C9C7033" w14:textId="77777777" w:rsidR="00750D08" w:rsidRPr="00BE7DC3" w:rsidRDefault="00750D08" w:rsidP="00750D08">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BE7DC3">
              <w:rPr>
                <w:rFonts w:ascii="Times New Roman" w:hAnsi="Times New Roman" w:cs="Times New Roman"/>
                <w:sz w:val="18"/>
                <w:szCs w:val="18"/>
              </w:rPr>
              <w:t xml:space="preserve">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tc>
        <w:tc>
          <w:tcPr>
            <w:tcW w:w="278" w:type="pct"/>
            <w:shd w:val="clear" w:color="auto" w:fill="auto"/>
          </w:tcPr>
          <w:p w14:paraId="68891DBB"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6F467A87"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7DD786F3"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5061067F" w14:textId="77777777" w:rsidR="00750D08" w:rsidRPr="00E6452C" w:rsidRDefault="00750D08" w:rsidP="00750D08">
            <w:pPr>
              <w:rPr>
                <w:rFonts w:ascii="Times New Roman" w:hAnsi="Times New Roman" w:cs="Times New Roman"/>
                <w:b/>
                <w:sz w:val="18"/>
                <w:szCs w:val="18"/>
              </w:rPr>
            </w:pPr>
          </w:p>
        </w:tc>
      </w:tr>
      <w:tr w:rsidR="00750D08" w:rsidRPr="001914B2" w14:paraId="755AA6F9" w14:textId="77777777" w:rsidTr="00C86613">
        <w:trPr>
          <w:trHeight w:val="216"/>
        </w:trPr>
        <w:tc>
          <w:tcPr>
            <w:tcW w:w="1666" w:type="pct"/>
            <w:shd w:val="clear" w:color="auto" w:fill="auto"/>
          </w:tcPr>
          <w:p w14:paraId="69E82E8F" w14:textId="77777777" w:rsidR="00750D08" w:rsidRPr="00BE7DC3" w:rsidRDefault="00750D08" w:rsidP="00750D08">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BE7DC3">
              <w:rPr>
                <w:rFonts w:ascii="Times New Roman" w:hAnsi="Times New Roman" w:cs="Times New Roman"/>
                <w:sz w:val="18"/>
                <w:szCs w:val="18"/>
              </w:rPr>
              <w:t xml:space="preserve">Given two figures, use the definition of similarity in terms of similarity transformations to decide if they are similar; explain using similarity transformations the meaning of similarity for triangles as the equality of all corresponding pairs of angles and the proportionality of all corresponding pairs of sides. </w:t>
            </w:r>
          </w:p>
        </w:tc>
        <w:tc>
          <w:tcPr>
            <w:tcW w:w="278" w:type="pct"/>
            <w:shd w:val="clear" w:color="auto" w:fill="auto"/>
          </w:tcPr>
          <w:p w14:paraId="0B4F073C"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71D52FC2"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1A9610B4"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0A0B7A2C" w14:textId="77777777" w:rsidR="00750D08" w:rsidRPr="00E6452C" w:rsidRDefault="00750D08" w:rsidP="00750D08">
            <w:pPr>
              <w:rPr>
                <w:rFonts w:ascii="Times New Roman" w:hAnsi="Times New Roman" w:cs="Times New Roman"/>
                <w:b/>
                <w:sz w:val="18"/>
                <w:szCs w:val="18"/>
              </w:rPr>
            </w:pPr>
          </w:p>
        </w:tc>
      </w:tr>
      <w:tr w:rsidR="00750D08" w:rsidRPr="001914B2" w14:paraId="2DD673C1" w14:textId="77777777" w:rsidTr="00750D08">
        <w:trPr>
          <w:trHeight w:val="216"/>
        </w:trPr>
        <w:tc>
          <w:tcPr>
            <w:tcW w:w="1666" w:type="pct"/>
          </w:tcPr>
          <w:p w14:paraId="31C4991E" w14:textId="77777777" w:rsidR="00750D08" w:rsidRPr="00754100" w:rsidRDefault="00750D08" w:rsidP="00750D08">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E9686D">
              <w:rPr>
                <w:rFonts w:ascii="Times New Roman" w:hAnsi="Times New Roman" w:cs="Times New Roman"/>
                <w:sz w:val="18"/>
                <w:szCs w:val="18"/>
              </w:rPr>
              <w:t xml:space="preserve">Use the properties of similarity transformations to establish the AA criterion for two triangles to be similar. </w:t>
            </w:r>
          </w:p>
        </w:tc>
        <w:tc>
          <w:tcPr>
            <w:tcW w:w="278" w:type="pct"/>
          </w:tcPr>
          <w:p w14:paraId="5E32D4B6" w14:textId="77777777" w:rsidR="00750D08" w:rsidRPr="00E6452C" w:rsidRDefault="00750D08" w:rsidP="00750D08">
            <w:pPr>
              <w:rPr>
                <w:rFonts w:ascii="Times New Roman" w:hAnsi="Times New Roman" w:cs="Times New Roman"/>
                <w:b/>
                <w:sz w:val="18"/>
                <w:szCs w:val="18"/>
              </w:rPr>
            </w:pPr>
          </w:p>
        </w:tc>
        <w:tc>
          <w:tcPr>
            <w:tcW w:w="278" w:type="pct"/>
          </w:tcPr>
          <w:p w14:paraId="5F172886" w14:textId="77777777" w:rsidR="00750D08" w:rsidRPr="00E6452C" w:rsidRDefault="00750D08" w:rsidP="00750D08">
            <w:pPr>
              <w:rPr>
                <w:rFonts w:ascii="Times New Roman" w:hAnsi="Times New Roman" w:cs="Times New Roman"/>
                <w:b/>
                <w:sz w:val="18"/>
                <w:szCs w:val="18"/>
              </w:rPr>
            </w:pPr>
          </w:p>
        </w:tc>
        <w:tc>
          <w:tcPr>
            <w:tcW w:w="263" w:type="pct"/>
          </w:tcPr>
          <w:p w14:paraId="167A97CA" w14:textId="77777777" w:rsidR="00750D08" w:rsidRPr="00E6452C" w:rsidRDefault="00750D08" w:rsidP="00750D08">
            <w:pPr>
              <w:rPr>
                <w:rFonts w:ascii="Times New Roman" w:hAnsi="Times New Roman" w:cs="Times New Roman"/>
                <w:b/>
                <w:sz w:val="18"/>
                <w:szCs w:val="18"/>
              </w:rPr>
            </w:pPr>
          </w:p>
        </w:tc>
        <w:tc>
          <w:tcPr>
            <w:tcW w:w="2515" w:type="pct"/>
            <w:vMerge/>
          </w:tcPr>
          <w:p w14:paraId="781DE491" w14:textId="77777777" w:rsidR="00750D08" w:rsidRPr="00E6452C" w:rsidRDefault="00750D08" w:rsidP="00750D08">
            <w:pPr>
              <w:rPr>
                <w:rFonts w:ascii="Times New Roman" w:hAnsi="Times New Roman" w:cs="Times New Roman"/>
                <w:b/>
                <w:sz w:val="18"/>
                <w:szCs w:val="18"/>
              </w:rPr>
            </w:pPr>
          </w:p>
        </w:tc>
      </w:tr>
      <w:tr w:rsidR="00750D08" w:rsidRPr="001914B2" w14:paraId="3DD716F4" w14:textId="77777777" w:rsidTr="00750D08">
        <w:trPr>
          <w:trHeight w:val="216"/>
        </w:trPr>
        <w:tc>
          <w:tcPr>
            <w:tcW w:w="1666" w:type="pct"/>
          </w:tcPr>
          <w:p w14:paraId="17238E4E" w14:textId="77777777" w:rsidR="00750D08" w:rsidRPr="00E72F4E" w:rsidRDefault="00750D08" w:rsidP="00750D08">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E9686D">
              <w:rPr>
                <w:rFonts w:ascii="Times New Roman" w:hAnsi="Times New Roman" w:cs="Times New Roman"/>
                <w:sz w:val="18"/>
                <w:szCs w:val="18"/>
              </w:rPr>
              <w:t xml:space="preserve">Prove theorems about </w:t>
            </w:r>
            <w:r>
              <w:rPr>
                <w:rFonts w:ascii="Times New Roman" w:hAnsi="Times New Roman" w:cs="Times New Roman"/>
                <w:sz w:val="18"/>
                <w:szCs w:val="18"/>
              </w:rPr>
              <w:t xml:space="preserve">similar </w:t>
            </w:r>
            <w:r w:rsidRPr="00E9686D">
              <w:rPr>
                <w:rFonts w:ascii="Times New Roman" w:hAnsi="Times New Roman" w:cs="Times New Roman"/>
                <w:sz w:val="18"/>
                <w:szCs w:val="18"/>
              </w:rPr>
              <w:t xml:space="preserve">triangles. </w:t>
            </w:r>
          </w:p>
        </w:tc>
        <w:tc>
          <w:tcPr>
            <w:tcW w:w="278" w:type="pct"/>
          </w:tcPr>
          <w:p w14:paraId="4A16FBFC" w14:textId="77777777" w:rsidR="00750D08" w:rsidRPr="00E6452C" w:rsidRDefault="00750D08" w:rsidP="00750D08">
            <w:pPr>
              <w:rPr>
                <w:rFonts w:ascii="Times New Roman" w:hAnsi="Times New Roman" w:cs="Times New Roman"/>
                <w:b/>
                <w:sz w:val="18"/>
                <w:szCs w:val="18"/>
              </w:rPr>
            </w:pPr>
          </w:p>
        </w:tc>
        <w:tc>
          <w:tcPr>
            <w:tcW w:w="278" w:type="pct"/>
          </w:tcPr>
          <w:p w14:paraId="6ECDCE7B" w14:textId="77777777" w:rsidR="00750D08" w:rsidRPr="00E6452C" w:rsidRDefault="00750D08" w:rsidP="00750D08">
            <w:pPr>
              <w:rPr>
                <w:rFonts w:ascii="Times New Roman" w:hAnsi="Times New Roman" w:cs="Times New Roman"/>
                <w:b/>
                <w:sz w:val="18"/>
                <w:szCs w:val="18"/>
              </w:rPr>
            </w:pPr>
          </w:p>
        </w:tc>
        <w:tc>
          <w:tcPr>
            <w:tcW w:w="263" w:type="pct"/>
          </w:tcPr>
          <w:p w14:paraId="68774003" w14:textId="77777777" w:rsidR="00750D08" w:rsidRPr="00E6452C" w:rsidRDefault="00750D08" w:rsidP="00750D08">
            <w:pPr>
              <w:rPr>
                <w:rFonts w:ascii="Times New Roman" w:hAnsi="Times New Roman" w:cs="Times New Roman"/>
                <w:b/>
                <w:sz w:val="18"/>
                <w:szCs w:val="18"/>
              </w:rPr>
            </w:pPr>
          </w:p>
        </w:tc>
        <w:tc>
          <w:tcPr>
            <w:tcW w:w="2515" w:type="pct"/>
            <w:vMerge/>
          </w:tcPr>
          <w:p w14:paraId="41DFB2B1" w14:textId="77777777" w:rsidR="00750D08" w:rsidRPr="00E6452C" w:rsidRDefault="00750D08" w:rsidP="00750D08">
            <w:pPr>
              <w:rPr>
                <w:rFonts w:ascii="Times New Roman" w:hAnsi="Times New Roman" w:cs="Times New Roman"/>
                <w:b/>
                <w:sz w:val="18"/>
                <w:szCs w:val="18"/>
              </w:rPr>
            </w:pPr>
          </w:p>
        </w:tc>
      </w:tr>
      <w:tr w:rsidR="00750D08" w:rsidRPr="001914B2" w14:paraId="140CD272" w14:textId="77777777" w:rsidTr="00750D08">
        <w:trPr>
          <w:trHeight w:val="216"/>
        </w:trPr>
        <w:tc>
          <w:tcPr>
            <w:tcW w:w="5000" w:type="pct"/>
            <w:gridSpan w:val="5"/>
          </w:tcPr>
          <w:p w14:paraId="7F9862A2" w14:textId="77777777" w:rsidR="00750D08" w:rsidRPr="00E6452C" w:rsidRDefault="00750D08" w:rsidP="00EF6EAA">
            <w:pPr>
              <w:jc w:val="center"/>
              <w:rPr>
                <w:rFonts w:ascii="Times New Roman" w:hAnsi="Times New Roman" w:cs="Times New Roman"/>
                <w:b/>
                <w:sz w:val="18"/>
                <w:szCs w:val="18"/>
              </w:rPr>
            </w:pPr>
            <w:r>
              <w:rPr>
                <w:rFonts w:ascii="Times New Roman" w:hAnsi="Times New Roman" w:cs="Times New Roman"/>
                <w:b/>
              </w:rPr>
              <w:lastRenderedPageBreak/>
              <w:t xml:space="preserve">CCSS </w:t>
            </w:r>
            <w:r w:rsidR="00EF6EAA">
              <w:rPr>
                <w:rFonts w:ascii="Times New Roman" w:hAnsi="Times New Roman" w:cs="Times New Roman"/>
                <w:b/>
              </w:rPr>
              <w:t xml:space="preserve">Curriculum </w:t>
            </w:r>
            <w:r>
              <w:rPr>
                <w:rFonts w:ascii="Times New Roman" w:hAnsi="Times New Roman" w:cs="Times New Roman"/>
                <w:b/>
              </w:rPr>
              <w:t>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0713B9">
              <w:rPr>
                <w:rFonts w:ascii="Times New Roman" w:hAnsi="Times New Roman" w:cs="Times New Roman"/>
                <w:b/>
              </w:rPr>
              <w:t>Similarity, Right Triangles, and Trigonometry</w:t>
            </w:r>
            <w:r>
              <w:rPr>
                <w:rFonts w:ascii="Times New Roman" w:hAnsi="Times New Roman" w:cs="Times New Roman"/>
                <w:b/>
              </w:rPr>
              <w:t xml:space="preserve"> &amp; Trigonometric Functions</w:t>
            </w:r>
            <w:r w:rsidRPr="000713B9">
              <w:rPr>
                <w:rFonts w:ascii="Times New Roman" w:hAnsi="Times New Roman" w:cs="Times New Roman"/>
                <w:b/>
              </w:rPr>
              <w:t xml:space="preserve"> </w:t>
            </w:r>
            <w:r w:rsidRPr="001914B2">
              <w:rPr>
                <w:rFonts w:ascii="Times New Roman" w:hAnsi="Times New Roman" w:cs="Times New Roman"/>
                <w:b/>
              </w:rPr>
              <w:t>in Grades 9-12</w:t>
            </w:r>
          </w:p>
        </w:tc>
      </w:tr>
      <w:tr w:rsidR="00750D08" w:rsidRPr="001914B2" w14:paraId="492313BA" w14:textId="77777777" w:rsidTr="00750D08">
        <w:trPr>
          <w:trHeight w:val="216"/>
        </w:trPr>
        <w:tc>
          <w:tcPr>
            <w:tcW w:w="1666" w:type="pct"/>
            <w:shd w:val="clear" w:color="auto" w:fill="auto"/>
          </w:tcPr>
          <w:p w14:paraId="4AF220FA" w14:textId="77777777" w:rsidR="00750D08" w:rsidRPr="00E6452C" w:rsidRDefault="00750D08" w:rsidP="00750D08">
            <w:pPr>
              <w:jc w:val="center"/>
              <w:rPr>
                <w:rFonts w:ascii="Times New Roman" w:hAnsi="Times New Roman" w:cs="Times New Roman"/>
                <w:b/>
              </w:rPr>
            </w:pPr>
            <w:r w:rsidRPr="00E6452C">
              <w:rPr>
                <w:rFonts w:ascii="Times New Roman" w:hAnsi="Times New Roman" w:cs="Times New Roman"/>
                <w:b/>
              </w:rPr>
              <w:t>CCSS</w:t>
            </w:r>
            <w:r w:rsidR="00432C25">
              <w:rPr>
                <w:rFonts w:ascii="Times New Roman" w:hAnsi="Times New Roman" w:cs="Times New Roman"/>
                <w:b/>
              </w:rPr>
              <w:t>M</w:t>
            </w:r>
            <w:r w:rsidRPr="00E6452C">
              <w:rPr>
                <w:rFonts w:ascii="Times New Roman" w:hAnsi="Times New Roman" w:cs="Times New Roman"/>
                <w:b/>
              </w:rPr>
              <w:t xml:space="preserve"> Standards Grades 9-12</w:t>
            </w:r>
          </w:p>
        </w:tc>
        <w:tc>
          <w:tcPr>
            <w:tcW w:w="278" w:type="pct"/>
            <w:shd w:val="clear" w:color="auto" w:fill="auto"/>
          </w:tcPr>
          <w:p w14:paraId="45E7EE30" w14:textId="77777777" w:rsidR="00750D08" w:rsidRPr="00F26223" w:rsidRDefault="00750D08" w:rsidP="00750D08">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78" w:type="pct"/>
            <w:shd w:val="clear" w:color="auto" w:fill="auto"/>
          </w:tcPr>
          <w:p w14:paraId="6DA97955"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19A0A02D"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3" w:type="pct"/>
            <w:shd w:val="clear" w:color="auto" w:fill="auto"/>
          </w:tcPr>
          <w:p w14:paraId="422DA036"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6B68047E"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515" w:type="pct"/>
            <w:shd w:val="clear" w:color="auto" w:fill="auto"/>
          </w:tcPr>
          <w:p w14:paraId="10813D8D" w14:textId="77777777" w:rsidR="00750D08" w:rsidRPr="00E6452C" w:rsidRDefault="00750D08" w:rsidP="00750D08">
            <w:pPr>
              <w:jc w:val="center"/>
              <w:rPr>
                <w:rFonts w:ascii="Times New Roman" w:hAnsi="Times New Roman" w:cs="Times New Roman"/>
                <w:b/>
              </w:rPr>
            </w:pPr>
            <w:r w:rsidRPr="00E6452C">
              <w:rPr>
                <w:rFonts w:ascii="Times New Roman" w:hAnsi="Times New Roman" w:cs="Times New Roman"/>
                <w:b/>
              </w:rPr>
              <w:t>Notes/Explanation</w:t>
            </w:r>
          </w:p>
        </w:tc>
      </w:tr>
      <w:tr w:rsidR="00750D08" w:rsidRPr="001914B2" w14:paraId="0A32EC24" w14:textId="77777777" w:rsidTr="00750D08">
        <w:trPr>
          <w:trHeight w:val="216"/>
        </w:trPr>
        <w:tc>
          <w:tcPr>
            <w:tcW w:w="1666" w:type="pct"/>
          </w:tcPr>
          <w:p w14:paraId="61B8A7AD" w14:textId="77777777" w:rsidR="00750D08" w:rsidRPr="00094EA0"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highlight w:val="yellow"/>
              </w:rPr>
            </w:pPr>
            <w:r w:rsidRPr="00094EA0">
              <w:rPr>
                <w:rFonts w:ascii="Times New Roman" w:hAnsi="Times New Roman" w:cs="Times New Roman"/>
                <w:b/>
                <w:sz w:val="18"/>
                <w:szCs w:val="18"/>
              </w:rPr>
              <w:t xml:space="preserve">Define trigonometric ratios and solve problems involving right triangles </w:t>
            </w:r>
          </w:p>
        </w:tc>
        <w:tc>
          <w:tcPr>
            <w:tcW w:w="278" w:type="pct"/>
          </w:tcPr>
          <w:p w14:paraId="04058147" w14:textId="77777777" w:rsidR="00750D08" w:rsidRPr="00E6452C" w:rsidRDefault="00750D08" w:rsidP="00750D08">
            <w:pPr>
              <w:rPr>
                <w:rFonts w:ascii="Times New Roman" w:hAnsi="Times New Roman" w:cs="Times New Roman"/>
                <w:b/>
                <w:sz w:val="18"/>
                <w:szCs w:val="18"/>
              </w:rPr>
            </w:pPr>
          </w:p>
        </w:tc>
        <w:tc>
          <w:tcPr>
            <w:tcW w:w="278" w:type="pct"/>
          </w:tcPr>
          <w:p w14:paraId="623D23B5" w14:textId="77777777" w:rsidR="00750D08" w:rsidRPr="00E6452C" w:rsidRDefault="00750D08" w:rsidP="00750D08">
            <w:pPr>
              <w:rPr>
                <w:rFonts w:ascii="Times New Roman" w:hAnsi="Times New Roman" w:cs="Times New Roman"/>
                <w:b/>
                <w:sz w:val="18"/>
                <w:szCs w:val="18"/>
              </w:rPr>
            </w:pPr>
          </w:p>
        </w:tc>
        <w:tc>
          <w:tcPr>
            <w:tcW w:w="263" w:type="pct"/>
          </w:tcPr>
          <w:p w14:paraId="5E8FC951" w14:textId="77777777" w:rsidR="00750D08" w:rsidRPr="00E6452C" w:rsidRDefault="00750D08" w:rsidP="00750D08">
            <w:pPr>
              <w:rPr>
                <w:rFonts w:ascii="Times New Roman" w:hAnsi="Times New Roman" w:cs="Times New Roman"/>
                <w:b/>
                <w:sz w:val="18"/>
                <w:szCs w:val="18"/>
              </w:rPr>
            </w:pPr>
          </w:p>
        </w:tc>
        <w:tc>
          <w:tcPr>
            <w:tcW w:w="2515" w:type="pct"/>
            <w:vMerge w:val="restart"/>
          </w:tcPr>
          <w:p w14:paraId="4D2B1E36" w14:textId="77777777" w:rsidR="00750D08" w:rsidRPr="00E6452C" w:rsidRDefault="00750D08" w:rsidP="00750D08">
            <w:pPr>
              <w:rPr>
                <w:rFonts w:ascii="Times New Roman" w:hAnsi="Times New Roman" w:cs="Times New Roman"/>
                <w:b/>
                <w:sz w:val="18"/>
                <w:szCs w:val="18"/>
              </w:rPr>
            </w:pPr>
          </w:p>
        </w:tc>
      </w:tr>
      <w:tr w:rsidR="00750D08" w:rsidRPr="001914B2" w14:paraId="58014D4D" w14:textId="77777777" w:rsidTr="00750D08">
        <w:trPr>
          <w:trHeight w:val="216"/>
        </w:trPr>
        <w:tc>
          <w:tcPr>
            <w:tcW w:w="1666" w:type="pct"/>
          </w:tcPr>
          <w:p w14:paraId="5E99D17B" w14:textId="77777777" w:rsidR="00750D08" w:rsidRPr="00C912E7" w:rsidRDefault="00750D08" w:rsidP="00750D08">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80"/>
              <w:rPr>
                <w:rFonts w:ascii="Times New Roman" w:hAnsi="Times New Roman" w:cs="Times New Roman"/>
                <w:color w:val="141413"/>
                <w:sz w:val="18"/>
                <w:szCs w:val="18"/>
              </w:rPr>
            </w:pPr>
            <w:r w:rsidRPr="00C912E7">
              <w:rPr>
                <w:rFonts w:ascii="Times New Roman" w:hAnsi="Times New Roman" w:cs="Times New Roman"/>
                <w:sz w:val="18"/>
                <w:szCs w:val="18"/>
              </w:rPr>
              <w:t xml:space="preserve">Understand that by similarity, side ratios in right triangles are properties of the angles in the triangle, leading to definitions of trigonometric ratios for acute angles. </w:t>
            </w:r>
          </w:p>
        </w:tc>
        <w:tc>
          <w:tcPr>
            <w:tcW w:w="278" w:type="pct"/>
          </w:tcPr>
          <w:p w14:paraId="4E06428F" w14:textId="77777777" w:rsidR="00750D08" w:rsidRPr="00E6452C" w:rsidRDefault="00750D08" w:rsidP="00750D08">
            <w:pPr>
              <w:rPr>
                <w:rFonts w:ascii="Times New Roman" w:hAnsi="Times New Roman" w:cs="Times New Roman"/>
                <w:b/>
                <w:sz w:val="18"/>
                <w:szCs w:val="18"/>
              </w:rPr>
            </w:pPr>
          </w:p>
        </w:tc>
        <w:tc>
          <w:tcPr>
            <w:tcW w:w="278" w:type="pct"/>
          </w:tcPr>
          <w:p w14:paraId="613450D9" w14:textId="77777777" w:rsidR="00750D08" w:rsidRPr="00E6452C" w:rsidRDefault="00750D08" w:rsidP="00750D08">
            <w:pPr>
              <w:rPr>
                <w:rFonts w:ascii="Times New Roman" w:hAnsi="Times New Roman" w:cs="Times New Roman"/>
                <w:b/>
                <w:sz w:val="18"/>
                <w:szCs w:val="18"/>
              </w:rPr>
            </w:pPr>
          </w:p>
        </w:tc>
        <w:tc>
          <w:tcPr>
            <w:tcW w:w="263" w:type="pct"/>
          </w:tcPr>
          <w:p w14:paraId="2F0E7A10" w14:textId="77777777" w:rsidR="00750D08" w:rsidRPr="00E6452C" w:rsidRDefault="00750D08" w:rsidP="00750D08">
            <w:pPr>
              <w:rPr>
                <w:rFonts w:ascii="Times New Roman" w:hAnsi="Times New Roman" w:cs="Times New Roman"/>
                <w:b/>
                <w:sz w:val="18"/>
                <w:szCs w:val="18"/>
              </w:rPr>
            </w:pPr>
          </w:p>
        </w:tc>
        <w:tc>
          <w:tcPr>
            <w:tcW w:w="2515" w:type="pct"/>
            <w:vMerge/>
          </w:tcPr>
          <w:p w14:paraId="596D7A7F" w14:textId="77777777" w:rsidR="00750D08" w:rsidRPr="00E6452C" w:rsidRDefault="00750D08" w:rsidP="00750D08">
            <w:pPr>
              <w:rPr>
                <w:rFonts w:ascii="Times New Roman" w:hAnsi="Times New Roman" w:cs="Times New Roman"/>
                <w:b/>
                <w:sz w:val="18"/>
                <w:szCs w:val="18"/>
              </w:rPr>
            </w:pPr>
          </w:p>
        </w:tc>
      </w:tr>
      <w:tr w:rsidR="00750D08" w:rsidRPr="001914B2" w14:paraId="7873EFDD" w14:textId="77777777" w:rsidTr="00750D08">
        <w:trPr>
          <w:trHeight w:val="216"/>
        </w:trPr>
        <w:tc>
          <w:tcPr>
            <w:tcW w:w="1666" w:type="pct"/>
          </w:tcPr>
          <w:p w14:paraId="44FF63C8" w14:textId="77777777" w:rsidR="00750D08" w:rsidRPr="00754100" w:rsidRDefault="00750D08" w:rsidP="00750D08">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80"/>
              <w:rPr>
                <w:rFonts w:ascii="Times New Roman" w:hAnsi="Times New Roman" w:cs="Times New Roman"/>
                <w:color w:val="141413"/>
                <w:sz w:val="20"/>
                <w:szCs w:val="20"/>
              </w:rPr>
            </w:pPr>
            <w:r w:rsidRPr="00E9686D">
              <w:rPr>
                <w:rFonts w:ascii="Times New Roman" w:hAnsi="Times New Roman" w:cs="Times New Roman"/>
                <w:sz w:val="18"/>
                <w:szCs w:val="18"/>
              </w:rPr>
              <w:t xml:space="preserve">Explain and use the relationship between the sine and cosine of complementary angles. </w:t>
            </w:r>
          </w:p>
        </w:tc>
        <w:tc>
          <w:tcPr>
            <w:tcW w:w="278" w:type="pct"/>
          </w:tcPr>
          <w:p w14:paraId="14A3BD36" w14:textId="77777777" w:rsidR="00750D08" w:rsidRPr="00E6452C" w:rsidRDefault="00750D08" w:rsidP="00750D08">
            <w:pPr>
              <w:rPr>
                <w:rFonts w:ascii="Times New Roman" w:hAnsi="Times New Roman" w:cs="Times New Roman"/>
                <w:b/>
                <w:sz w:val="18"/>
                <w:szCs w:val="18"/>
              </w:rPr>
            </w:pPr>
          </w:p>
        </w:tc>
        <w:tc>
          <w:tcPr>
            <w:tcW w:w="278" w:type="pct"/>
          </w:tcPr>
          <w:p w14:paraId="689E7404" w14:textId="77777777" w:rsidR="00750D08" w:rsidRPr="00E6452C" w:rsidRDefault="00750D08" w:rsidP="00750D08">
            <w:pPr>
              <w:rPr>
                <w:rFonts w:ascii="Times New Roman" w:hAnsi="Times New Roman" w:cs="Times New Roman"/>
                <w:b/>
                <w:sz w:val="18"/>
                <w:szCs w:val="18"/>
              </w:rPr>
            </w:pPr>
          </w:p>
        </w:tc>
        <w:tc>
          <w:tcPr>
            <w:tcW w:w="263" w:type="pct"/>
          </w:tcPr>
          <w:p w14:paraId="21D5AE86" w14:textId="77777777" w:rsidR="00750D08" w:rsidRPr="00E6452C" w:rsidRDefault="00750D08" w:rsidP="00750D08">
            <w:pPr>
              <w:rPr>
                <w:rFonts w:ascii="Times New Roman" w:hAnsi="Times New Roman" w:cs="Times New Roman"/>
                <w:b/>
                <w:sz w:val="18"/>
                <w:szCs w:val="18"/>
              </w:rPr>
            </w:pPr>
          </w:p>
        </w:tc>
        <w:tc>
          <w:tcPr>
            <w:tcW w:w="2515" w:type="pct"/>
            <w:vMerge/>
          </w:tcPr>
          <w:p w14:paraId="1D9501D4" w14:textId="77777777" w:rsidR="00750D08" w:rsidRPr="00E6452C" w:rsidRDefault="00750D08" w:rsidP="00750D08">
            <w:pPr>
              <w:rPr>
                <w:rFonts w:ascii="Times New Roman" w:hAnsi="Times New Roman" w:cs="Times New Roman"/>
                <w:b/>
                <w:sz w:val="18"/>
                <w:szCs w:val="18"/>
              </w:rPr>
            </w:pPr>
          </w:p>
        </w:tc>
      </w:tr>
      <w:tr w:rsidR="00750D08" w:rsidRPr="001914B2" w14:paraId="28D926A9" w14:textId="77777777" w:rsidTr="00C86613">
        <w:trPr>
          <w:trHeight w:val="216"/>
        </w:trPr>
        <w:tc>
          <w:tcPr>
            <w:tcW w:w="1666" w:type="pct"/>
            <w:shd w:val="clear" w:color="auto" w:fill="auto"/>
          </w:tcPr>
          <w:p w14:paraId="12C5E6ED" w14:textId="77777777" w:rsidR="00BD77F0" w:rsidRPr="00E31300" w:rsidRDefault="00BD77F0" w:rsidP="00E31300">
            <w:pPr>
              <w:pStyle w:val="ListParagraph"/>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0" w:hanging="180"/>
              <w:rPr>
                <w:rFonts w:ascii="Times New Roman" w:hAnsi="Times New Roman" w:cs="Times New Roman"/>
                <w:color w:val="141413"/>
                <w:sz w:val="18"/>
                <w:szCs w:val="18"/>
              </w:rPr>
            </w:pPr>
            <w:r w:rsidRPr="00E31300">
              <w:rPr>
                <w:rFonts w:ascii="Times New Roman" w:hAnsi="Times New Roman" w:cs="Times New Roman"/>
                <w:sz w:val="18"/>
                <w:szCs w:val="18"/>
              </w:rPr>
              <w:t>Use trigonometric ratios and the Pythagorean Theorem to solve right triangles in applied problems.</w:t>
            </w:r>
            <w:r w:rsidRPr="00E31300">
              <w:rPr>
                <w:rFonts w:ascii="Times New Roman" w:cs="Times New Roman"/>
                <w:sz w:val="18"/>
                <w:szCs w:val="18"/>
              </w:rPr>
              <w:t xml:space="preserve"> </w:t>
            </w:r>
            <w:r w:rsidRPr="00E31300">
              <w:rPr>
                <w:rFonts w:ascii="Zapf Dingbats" w:hAnsi="Zapf Dingbats" w:cs="Menlo Regular"/>
                <w:iCs/>
                <w:sz w:val="18"/>
                <w:szCs w:val="18"/>
              </w:rPr>
              <w:t>★</w:t>
            </w:r>
          </w:p>
        </w:tc>
        <w:tc>
          <w:tcPr>
            <w:tcW w:w="278" w:type="pct"/>
            <w:shd w:val="clear" w:color="auto" w:fill="auto"/>
          </w:tcPr>
          <w:p w14:paraId="4D38CC77"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1708DE2E"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4A40423C"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1E39C221" w14:textId="77777777" w:rsidR="00750D08" w:rsidRPr="00E6452C" w:rsidRDefault="00750D08" w:rsidP="00750D08">
            <w:pPr>
              <w:rPr>
                <w:rFonts w:ascii="Times New Roman" w:hAnsi="Times New Roman" w:cs="Times New Roman"/>
                <w:b/>
                <w:sz w:val="18"/>
                <w:szCs w:val="18"/>
              </w:rPr>
            </w:pPr>
          </w:p>
        </w:tc>
      </w:tr>
      <w:tr w:rsidR="00750D08" w:rsidRPr="001914B2" w14:paraId="6732F0B2" w14:textId="77777777" w:rsidTr="00C86613">
        <w:trPr>
          <w:trHeight w:val="216"/>
        </w:trPr>
        <w:tc>
          <w:tcPr>
            <w:tcW w:w="1666" w:type="pct"/>
            <w:shd w:val="clear" w:color="auto" w:fill="auto"/>
          </w:tcPr>
          <w:p w14:paraId="2DACDD7D" w14:textId="77777777" w:rsidR="00750D08" w:rsidRPr="00094EA0"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highlight w:val="yellow"/>
              </w:rPr>
            </w:pPr>
            <w:r w:rsidRPr="00094EA0">
              <w:rPr>
                <w:rFonts w:ascii="Times New Roman" w:hAnsi="Times New Roman" w:cs="Times New Roman"/>
                <w:b/>
                <w:sz w:val="18"/>
                <w:szCs w:val="18"/>
              </w:rPr>
              <w:t xml:space="preserve">Apply trigonometry to general triangles </w:t>
            </w:r>
          </w:p>
        </w:tc>
        <w:tc>
          <w:tcPr>
            <w:tcW w:w="278" w:type="pct"/>
            <w:shd w:val="clear" w:color="auto" w:fill="auto"/>
          </w:tcPr>
          <w:p w14:paraId="5BB9D1CF"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02B2E465"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23F0A347"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61B49131" w14:textId="77777777" w:rsidR="00750D08" w:rsidRPr="00E6452C" w:rsidRDefault="00750D08" w:rsidP="00750D08">
            <w:pPr>
              <w:rPr>
                <w:rFonts w:ascii="Times New Roman" w:hAnsi="Times New Roman" w:cs="Times New Roman"/>
                <w:b/>
                <w:sz w:val="18"/>
                <w:szCs w:val="18"/>
              </w:rPr>
            </w:pPr>
          </w:p>
        </w:tc>
      </w:tr>
      <w:tr w:rsidR="00750D08" w:rsidRPr="001914B2" w14:paraId="4E6CEB7C" w14:textId="77777777" w:rsidTr="00C86613">
        <w:trPr>
          <w:trHeight w:val="216"/>
        </w:trPr>
        <w:tc>
          <w:tcPr>
            <w:tcW w:w="1666" w:type="pct"/>
            <w:shd w:val="clear" w:color="auto" w:fill="auto"/>
          </w:tcPr>
          <w:p w14:paraId="2848CC16" w14:textId="77777777" w:rsidR="00750D08" w:rsidRPr="00C912E7" w:rsidRDefault="00750D08" w:rsidP="00750D08">
            <w:pPr>
              <w:pStyle w:val="ListParagraph"/>
              <w:numPr>
                <w:ilvl w:val="0"/>
                <w:numId w:val="17"/>
              </w:numPr>
              <w:ind w:left="162" w:hanging="180"/>
              <w:rPr>
                <w:rFonts w:ascii="Times New Roman" w:hAnsi="Times New Roman" w:cs="Times New Roman"/>
                <w:sz w:val="18"/>
                <w:szCs w:val="18"/>
              </w:rPr>
            </w:pPr>
            <w:r w:rsidRPr="00C912E7">
              <w:rPr>
                <w:rFonts w:ascii="Times New Roman" w:hAnsi="Times New Roman" w:cs="Times New Roman"/>
                <w:sz w:val="18"/>
                <w:szCs w:val="18"/>
              </w:rPr>
              <w:t xml:space="preserve">(+) Derive the formula </w:t>
            </w:r>
            <w:r w:rsidRPr="00C912E7">
              <w:rPr>
                <w:rFonts w:ascii="Times New Roman" w:hAnsi="Times New Roman" w:cs="Times New Roman"/>
                <w:i/>
                <w:sz w:val="18"/>
                <w:szCs w:val="18"/>
              </w:rPr>
              <w:t>A</w:t>
            </w:r>
            <w:r w:rsidRPr="00C912E7">
              <w:rPr>
                <w:rFonts w:ascii="Times New Roman" w:hAnsi="Times New Roman" w:cs="Times New Roman"/>
                <w:sz w:val="18"/>
                <w:szCs w:val="18"/>
              </w:rPr>
              <w:t xml:space="preserve"> = 1/2 </w:t>
            </w:r>
            <w:proofErr w:type="spellStart"/>
            <w:r w:rsidRPr="00C912E7">
              <w:rPr>
                <w:rFonts w:ascii="Times New Roman" w:hAnsi="Times New Roman" w:cs="Times New Roman"/>
                <w:i/>
                <w:sz w:val="18"/>
                <w:szCs w:val="18"/>
              </w:rPr>
              <w:t>ab</w:t>
            </w:r>
            <w:proofErr w:type="spellEnd"/>
            <w:r w:rsidRPr="00C912E7">
              <w:rPr>
                <w:rFonts w:ascii="Times New Roman" w:hAnsi="Times New Roman" w:cs="Times New Roman"/>
                <w:sz w:val="18"/>
                <w:szCs w:val="18"/>
              </w:rPr>
              <w:t xml:space="preserve"> sin(C) for the area of a triangle by drawing an auxiliary line from a vertex perpendicular to the opposite side. </w:t>
            </w:r>
          </w:p>
        </w:tc>
        <w:tc>
          <w:tcPr>
            <w:tcW w:w="278" w:type="pct"/>
            <w:shd w:val="clear" w:color="auto" w:fill="auto"/>
          </w:tcPr>
          <w:p w14:paraId="0BCA1F4B"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641F35AB"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1C5ACE85"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62B17F48" w14:textId="77777777" w:rsidR="00750D08" w:rsidRPr="00E6452C" w:rsidRDefault="00750D08" w:rsidP="00750D08">
            <w:pPr>
              <w:rPr>
                <w:rFonts w:ascii="Times New Roman" w:hAnsi="Times New Roman" w:cs="Times New Roman"/>
                <w:b/>
                <w:sz w:val="18"/>
                <w:szCs w:val="18"/>
              </w:rPr>
            </w:pPr>
          </w:p>
        </w:tc>
      </w:tr>
      <w:tr w:rsidR="00750D08" w:rsidRPr="001914B2" w14:paraId="5F5C9C42" w14:textId="77777777" w:rsidTr="00C86613">
        <w:trPr>
          <w:trHeight w:val="216"/>
        </w:trPr>
        <w:tc>
          <w:tcPr>
            <w:tcW w:w="1666" w:type="pct"/>
            <w:shd w:val="clear" w:color="auto" w:fill="auto"/>
          </w:tcPr>
          <w:p w14:paraId="4392D754" w14:textId="77777777" w:rsidR="00750D08" w:rsidRPr="00754100" w:rsidRDefault="00750D08" w:rsidP="00750D08">
            <w:pPr>
              <w:pStyle w:val="ListParagraph"/>
              <w:numPr>
                <w:ilvl w:val="0"/>
                <w:numId w:val="17"/>
              </w:numPr>
              <w:tabs>
                <w:tab w:val="left" w:pos="2696"/>
              </w:tabs>
              <w:ind w:left="252" w:hanging="252"/>
              <w:rPr>
                <w:rFonts w:ascii="Times New Roman" w:hAnsi="Times New Roman" w:cs="Times New Roman"/>
                <w:color w:val="141413"/>
                <w:sz w:val="18"/>
                <w:szCs w:val="18"/>
              </w:rPr>
            </w:pPr>
            <w:r w:rsidRPr="00DD0A68">
              <w:rPr>
                <w:rFonts w:ascii="Times New Roman" w:hAnsi="Times New Roman" w:cs="Times New Roman"/>
                <w:sz w:val="18"/>
                <w:szCs w:val="18"/>
              </w:rPr>
              <w:t xml:space="preserve">(+) Prove the Laws of </w:t>
            </w:r>
            <w:proofErr w:type="spellStart"/>
            <w:r w:rsidRPr="00DD0A68">
              <w:rPr>
                <w:rFonts w:ascii="Times New Roman" w:hAnsi="Times New Roman" w:cs="Times New Roman"/>
                <w:sz w:val="18"/>
                <w:szCs w:val="18"/>
              </w:rPr>
              <w:t>Sines</w:t>
            </w:r>
            <w:proofErr w:type="spellEnd"/>
            <w:r w:rsidRPr="00DD0A68">
              <w:rPr>
                <w:rFonts w:ascii="Times New Roman" w:hAnsi="Times New Roman" w:cs="Times New Roman"/>
                <w:sz w:val="18"/>
                <w:szCs w:val="18"/>
              </w:rPr>
              <w:t xml:space="preserve"> and Cosines and use them to solve problems. </w:t>
            </w:r>
          </w:p>
        </w:tc>
        <w:tc>
          <w:tcPr>
            <w:tcW w:w="278" w:type="pct"/>
            <w:shd w:val="clear" w:color="auto" w:fill="auto"/>
          </w:tcPr>
          <w:p w14:paraId="735B7ED7"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181DE955"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4E8D12A8"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15119A64" w14:textId="77777777" w:rsidR="00750D08" w:rsidRPr="00E6452C" w:rsidRDefault="00750D08" w:rsidP="00750D08">
            <w:pPr>
              <w:rPr>
                <w:rFonts w:ascii="Times New Roman" w:hAnsi="Times New Roman" w:cs="Times New Roman"/>
                <w:b/>
                <w:sz w:val="18"/>
                <w:szCs w:val="18"/>
              </w:rPr>
            </w:pPr>
          </w:p>
        </w:tc>
      </w:tr>
      <w:tr w:rsidR="00750D08" w:rsidRPr="001914B2" w14:paraId="54EF6407" w14:textId="77777777" w:rsidTr="00C86613">
        <w:trPr>
          <w:trHeight w:val="216"/>
        </w:trPr>
        <w:tc>
          <w:tcPr>
            <w:tcW w:w="1666" w:type="pct"/>
            <w:shd w:val="clear" w:color="auto" w:fill="auto"/>
          </w:tcPr>
          <w:p w14:paraId="7EE37713" w14:textId="77777777" w:rsidR="00750D08" w:rsidRPr="00754100" w:rsidRDefault="00750D08" w:rsidP="00750D08">
            <w:pPr>
              <w:pStyle w:val="ListParagraph"/>
              <w:numPr>
                <w:ilvl w:val="0"/>
                <w:numId w:val="17"/>
              </w:numPr>
              <w:ind w:left="252" w:hanging="252"/>
              <w:rPr>
                <w:rFonts w:ascii="Times New Roman" w:hAnsi="Times New Roman" w:cs="Times New Roman"/>
                <w:sz w:val="18"/>
                <w:szCs w:val="18"/>
              </w:rPr>
            </w:pPr>
            <w:r w:rsidRPr="00DD0A68">
              <w:rPr>
                <w:rFonts w:ascii="Times New Roman" w:hAnsi="Times New Roman" w:cs="Times New Roman"/>
                <w:sz w:val="18"/>
                <w:szCs w:val="18"/>
              </w:rPr>
              <w:t xml:space="preserve">(+) Understand and apply the Law of </w:t>
            </w:r>
            <w:proofErr w:type="spellStart"/>
            <w:r w:rsidRPr="00DD0A68">
              <w:rPr>
                <w:rFonts w:ascii="Times New Roman" w:hAnsi="Times New Roman" w:cs="Times New Roman"/>
                <w:sz w:val="18"/>
                <w:szCs w:val="18"/>
              </w:rPr>
              <w:t>Sines</w:t>
            </w:r>
            <w:proofErr w:type="spellEnd"/>
            <w:r w:rsidRPr="00DD0A68">
              <w:rPr>
                <w:rFonts w:ascii="Times New Roman" w:hAnsi="Times New Roman" w:cs="Times New Roman"/>
                <w:sz w:val="18"/>
                <w:szCs w:val="18"/>
              </w:rPr>
              <w:t xml:space="preserve"> and the Law of Cosines to find unknown measurements in right and non-right triangles (e.g., surveying problems, resultant forces). </w:t>
            </w:r>
          </w:p>
        </w:tc>
        <w:tc>
          <w:tcPr>
            <w:tcW w:w="278" w:type="pct"/>
            <w:shd w:val="clear" w:color="auto" w:fill="auto"/>
          </w:tcPr>
          <w:p w14:paraId="775C11B4"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222025B2"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4652E884"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75AEFB66" w14:textId="77777777" w:rsidR="00750D08" w:rsidRPr="00E6452C" w:rsidRDefault="00750D08" w:rsidP="00750D08">
            <w:pPr>
              <w:rPr>
                <w:rFonts w:ascii="Times New Roman" w:hAnsi="Times New Roman" w:cs="Times New Roman"/>
                <w:b/>
                <w:sz w:val="18"/>
                <w:szCs w:val="18"/>
              </w:rPr>
            </w:pPr>
          </w:p>
        </w:tc>
      </w:tr>
      <w:tr w:rsidR="00750D08" w:rsidRPr="001914B2" w14:paraId="13B8FFE6" w14:textId="77777777" w:rsidTr="00C86613">
        <w:trPr>
          <w:trHeight w:val="216"/>
        </w:trPr>
        <w:tc>
          <w:tcPr>
            <w:tcW w:w="1666" w:type="pct"/>
            <w:shd w:val="clear" w:color="auto" w:fill="auto"/>
          </w:tcPr>
          <w:p w14:paraId="7EDD30A3" w14:textId="77777777" w:rsidR="00750D08" w:rsidRPr="00094EA0"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094EA0">
              <w:rPr>
                <w:rFonts w:ascii="Times New Roman" w:hAnsi="Times New Roman" w:cs="Times New Roman"/>
                <w:b/>
                <w:sz w:val="18"/>
                <w:szCs w:val="18"/>
              </w:rPr>
              <w:t>Trigonometric Functions (F-TF)</w:t>
            </w:r>
          </w:p>
        </w:tc>
        <w:tc>
          <w:tcPr>
            <w:tcW w:w="278" w:type="pct"/>
            <w:shd w:val="clear" w:color="auto" w:fill="auto"/>
          </w:tcPr>
          <w:p w14:paraId="069FE417"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3EFDF809"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30213528"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050108BD" w14:textId="77777777" w:rsidR="00750D08" w:rsidRPr="00E6452C" w:rsidRDefault="00750D08" w:rsidP="00750D08">
            <w:pPr>
              <w:rPr>
                <w:rFonts w:ascii="Times New Roman" w:hAnsi="Times New Roman" w:cs="Times New Roman"/>
                <w:b/>
                <w:sz w:val="18"/>
                <w:szCs w:val="18"/>
              </w:rPr>
            </w:pPr>
          </w:p>
        </w:tc>
      </w:tr>
      <w:tr w:rsidR="00750D08" w:rsidRPr="001914B2" w14:paraId="68C39E45" w14:textId="77777777" w:rsidTr="00C86613">
        <w:trPr>
          <w:trHeight w:val="216"/>
        </w:trPr>
        <w:tc>
          <w:tcPr>
            <w:tcW w:w="1666" w:type="pct"/>
            <w:shd w:val="clear" w:color="auto" w:fill="auto"/>
          </w:tcPr>
          <w:p w14:paraId="3B3DC7BD" w14:textId="77777777" w:rsidR="00750D08" w:rsidRPr="00094EA0"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highlight w:val="yellow"/>
              </w:rPr>
            </w:pPr>
            <w:r w:rsidRPr="00094EA0">
              <w:rPr>
                <w:rFonts w:ascii="Times New Roman" w:hAnsi="Times New Roman" w:cs="Times New Roman"/>
                <w:b/>
                <w:sz w:val="18"/>
                <w:szCs w:val="18"/>
              </w:rPr>
              <w:t>Extend the domain of trigonometric functions using the unit circle</w:t>
            </w:r>
          </w:p>
        </w:tc>
        <w:tc>
          <w:tcPr>
            <w:tcW w:w="278" w:type="pct"/>
            <w:shd w:val="clear" w:color="auto" w:fill="auto"/>
          </w:tcPr>
          <w:p w14:paraId="4C246571"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2B547A57"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62E630B9"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33E8103C" w14:textId="77777777" w:rsidR="00750D08" w:rsidRPr="00E6452C" w:rsidRDefault="00750D08" w:rsidP="00750D08">
            <w:pPr>
              <w:rPr>
                <w:rFonts w:ascii="Times New Roman" w:hAnsi="Times New Roman" w:cs="Times New Roman"/>
                <w:b/>
                <w:sz w:val="18"/>
                <w:szCs w:val="18"/>
              </w:rPr>
            </w:pPr>
          </w:p>
        </w:tc>
      </w:tr>
      <w:tr w:rsidR="00750D08" w:rsidRPr="001914B2" w14:paraId="2FF94D9E" w14:textId="77777777" w:rsidTr="00C86613">
        <w:trPr>
          <w:trHeight w:val="216"/>
        </w:trPr>
        <w:tc>
          <w:tcPr>
            <w:tcW w:w="1666" w:type="pct"/>
            <w:shd w:val="clear" w:color="auto" w:fill="auto"/>
          </w:tcPr>
          <w:p w14:paraId="339B9A0E" w14:textId="77777777" w:rsidR="00750D08" w:rsidRPr="00E31E7F"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E56CEF">
              <w:rPr>
                <w:rFonts w:ascii="Times New Roman" w:hAnsi="Times New Roman" w:cs="Times New Roman"/>
                <w:sz w:val="18"/>
                <w:szCs w:val="18"/>
              </w:rPr>
              <w:t>Understand radian measure of an angle as the length of the arc on the unit circle subtended by the angle.</w:t>
            </w:r>
          </w:p>
        </w:tc>
        <w:tc>
          <w:tcPr>
            <w:tcW w:w="278" w:type="pct"/>
            <w:shd w:val="clear" w:color="auto" w:fill="auto"/>
          </w:tcPr>
          <w:p w14:paraId="7371CE85"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700CB06F"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31D996B9"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03780F8D" w14:textId="77777777" w:rsidR="00750D08" w:rsidRPr="00E6452C" w:rsidRDefault="00750D08" w:rsidP="00750D08">
            <w:pPr>
              <w:rPr>
                <w:rFonts w:ascii="Times New Roman" w:hAnsi="Times New Roman" w:cs="Times New Roman"/>
                <w:b/>
                <w:sz w:val="18"/>
                <w:szCs w:val="18"/>
              </w:rPr>
            </w:pPr>
          </w:p>
        </w:tc>
      </w:tr>
      <w:tr w:rsidR="00750D08" w:rsidRPr="001914B2" w14:paraId="44D2C4EE" w14:textId="77777777" w:rsidTr="00C86613">
        <w:trPr>
          <w:trHeight w:val="216"/>
        </w:trPr>
        <w:tc>
          <w:tcPr>
            <w:tcW w:w="1666" w:type="pct"/>
            <w:shd w:val="clear" w:color="auto" w:fill="auto"/>
          </w:tcPr>
          <w:p w14:paraId="0A23857C" w14:textId="77777777" w:rsidR="00750D08" w:rsidRPr="00E31E7F"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E56CEF">
              <w:rPr>
                <w:rFonts w:ascii="Times New Roman" w:hAnsi="Times New Roman" w:cs="Times New Roman"/>
                <w:sz w:val="18"/>
                <w:szCs w:val="18"/>
              </w:rPr>
              <w:t>Explain how the unit circle in the coordinate plane enables the extension of trigonometric functions to all real numbers, interpreted as radian measures of angles traversed counterclockwise around the unit circle.</w:t>
            </w:r>
          </w:p>
        </w:tc>
        <w:tc>
          <w:tcPr>
            <w:tcW w:w="278" w:type="pct"/>
            <w:shd w:val="clear" w:color="auto" w:fill="auto"/>
          </w:tcPr>
          <w:p w14:paraId="0FC4ACC8"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07253A1E"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3A3352FC"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5E036F54" w14:textId="77777777" w:rsidR="00750D08" w:rsidRPr="00E6452C" w:rsidRDefault="00750D08" w:rsidP="00750D08">
            <w:pPr>
              <w:rPr>
                <w:rFonts w:ascii="Times New Roman" w:hAnsi="Times New Roman" w:cs="Times New Roman"/>
                <w:b/>
                <w:sz w:val="18"/>
                <w:szCs w:val="18"/>
              </w:rPr>
            </w:pPr>
          </w:p>
        </w:tc>
      </w:tr>
      <w:tr w:rsidR="00750D08" w:rsidRPr="001914B2" w14:paraId="3E1CCF60" w14:textId="77777777" w:rsidTr="00C86613">
        <w:trPr>
          <w:trHeight w:val="216"/>
        </w:trPr>
        <w:tc>
          <w:tcPr>
            <w:tcW w:w="1666" w:type="pct"/>
            <w:shd w:val="clear" w:color="auto" w:fill="auto"/>
          </w:tcPr>
          <w:p w14:paraId="64D9A903" w14:textId="77777777" w:rsidR="00750D08" w:rsidRPr="00E31E7F"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E56CEF">
              <w:rPr>
                <w:rFonts w:ascii="Times New Roman" w:hAnsi="Times New Roman" w:cs="Times New Roman"/>
                <w:sz w:val="18"/>
                <w:szCs w:val="18"/>
              </w:rPr>
              <w:t>(+) Use special triangles to determine geometrically the values of sine, cosine, tangent for π/3, π/4 and π/6, and use the unit circle to express the values of sine, cosine, and tangent for π–x, π+x, and 2π–x in terms of their values for x, where x is any real number.</w:t>
            </w:r>
          </w:p>
        </w:tc>
        <w:tc>
          <w:tcPr>
            <w:tcW w:w="278" w:type="pct"/>
            <w:shd w:val="clear" w:color="auto" w:fill="auto"/>
          </w:tcPr>
          <w:p w14:paraId="0D35CE08"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642DB8A2"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491113BD"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2F2F214A" w14:textId="77777777" w:rsidR="00750D08" w:rsidRPr="00E6452C" w:rsidRDefault="00750D08" w:rsidP="00750D08">
            <w:pPr>
              <w:rPr>
                <w:rFonts w:ascii="Times New Roman" w:hAnsi="Times New Roman" w:cs="Times New Roman"/>
                <w:b/>
                <w:sz w:val="18"/>
                <w:szCs w:val="18"/>
              </w:rPr>
            </w:pPr>
          </w:p>
        </w:tc>
      </w:tr>
      <w:tr w:rsidR="00750D08" w:rsidRPr="001914B2" w14:paraId="615BFAA5" w14:textId="77777777" w:rsidTr="00C86613">
        <w:trPr>
          <w:trHeight w:val="216"/>
        </w:trPr>
        <w:tc>
          <w:tcPr>
            <w:tcW w:w="1666" w:type="pct"/>
            <w:shd w:val="clear" w:color="auto" w:fill="auto"/>
          </w:tcPr>
          <w:p w14:paraId="724C7841" w14:textId="77777777" w:rsidR="00750D08" w:rsidRPr="00E31E7F"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E56CEF">
              <w:rPr>
                <w:rFonts w:ascii="Times New Roman" w:hAnsi="Times New Roman" w:cs="Times New Roman"/>
                <w:sz w:val="18"/>
                <w:szCs w:val="18"/>
              </w:rPr>
              <w:t>(+) Use the unit circle to explain symmetry (odd and even) and periodicity of trigonometric functions.</w:t>
            </w:r>
          </w:p>
        </w:tc>
        <w:tc>
          <w:tcPr>
            <w:tcW w:w="278" w:type="pct"/>
            <w:shd w:val="clear" w:color="auto" w:fill="auto"/>
          </w:tcPr>
          <w:p w14:paraId="7AAE4268"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0A368619"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68C3195D"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1FB0EC0A" w14:textId="77777777" w:rsidR="00750D08" w:rsidRPr="00E6452C" w:rsidRDefault="00750D08" w:rsidP="00750D08">
            <w:pPr>
              <w:rPr>
                <w:rFonts w:ascii="Times New Roman" w:hAnsi="Times New Roman" w:cs="Times New Roman"/>
                <w:b/>
                <w:sz w:val="18"/>
                <w:szCs w:val="18"/>
              </w:rPr>
            </w:pPr>
          </w:p>
        </w:tc>
      </w:tr>
      <w:tr w:rsidR="00750D08" w:rsidRPr="001914B2" w14:paraId="50AB6D6B" w14:textId="77777777" w:rsidTr="00C86613">
        <w:trPr>
          <w:trHeight w:val="216"/>
        </w:trPr>
        <w:tc>
          <w:tcPr>
            <w:tcW w:w="1666" w:type="pct"/>
            <w:shd w:val="clear" w:color="auto" w:fill="auto"/>
          </w:tcPr>
          <w:p w14:paraId="20AB82EE" w14:textId="77777777" w:rsidR="00750D08" w:rsidRPr="00094EA0"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18"/>
                <w:szCs w:val="18"/>
              </w:rPr>
            </w:pPr>
            <w:r w:rsidRPr="00094EA0">
              <w:rPr>
                <w:rFonts w:ascii="Times New Roman" w:hAnsi="Times New Roman" w:cs="Times New Roman"/>
                <w:b/>
                <w:sz w:val="18"/>
                <w:szCs w:val="18"/>
              </w:rPr>
              <w:t>Model periodic phenomena with trigonometric functions</w:t>
            </w:r>
          </w:p>
        </w:tc>
        <w:tc>
          <w:tcPr>
            <w:tcW w:w="278" w:type="pct"/>
            <w:shd w:val="clear" w:color="auto" w:fill="auto"/>
          </w:tcPr>
          <w:p w14:paraId="6ECAA905"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6FC3065F"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27D85789"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31A2E156" w14:textId="77777777" w:rsidR="00750D08" w:rsidRPr="00E6452C" w:rsidRDefault="00750D08" w:rsidP="00750D08">
            <w:pPr>
              <w:rPr>
                <w:rFonts w:ascii="Times New Roman" w:hAnsi="Times New Roman" w:cs="Times New Roman"/>
                <w:b/>
                <w:sz w:val="18"/>
                <w:szCs w:val="18"/>
              </w:rPr>
            </w:pPr>
          </w:p>
        </w:tc>
      </w:tr>
      <w:tr w:rsidR="00750D08" w:rsidRPr="001914B2" w14:paraId="4020D467" w14:textId="77777777" w:rsidTr="00C86613">
        <w:trPr>
          <w:trHeight w:val="216"/>
        </w:trPr>
        <w:tc>
          <w:tcPr>
            <w:tcW w:w="1666" w:type="pct"/>
            <w:shd w:val="clear" w:color="auto" w:fill="auto"/>
          </w:tcPr>
          <w:p w14:paraId="5B917F28" w14:textId="77777777" w:rsidR="00750D08" w:rsidRPr="00BE7DC3"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BE7DC3">
              <w:rPr>
                <w:rFonts w:ascii="Times New Roman" w:hAnsi="Times New Roman" w:cs="Times New Roman"/>
                <w:sz w:val="18"/>
                <w:szCs w:val="18"/>
              </w:rPr>
              <w:t>Choose trigonometric functions to model periodic phenomena with specified amplitude, frequency, and midline.</w:t>
            </w:r>
          </w:p>
          <w:p w14:paraId="77C800D6" w14:textId="77777777" w:rsidR="00750D08" w:rsidRPr="00BE7DC3"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278" w:type="pct"/>
            <w:shd w:val="clear" w:color="auto" w:fill="auto"/>
          </w:tcPr>
          <w:p w14:paraId="4ED513BE" w14:textId="77777777" w:rsidR="00750D08" w:rsidRPr="00E6452C" w:rsidRDefault="00750D08" w:rsidP="00750D08">
            <w:pPr>
              <w:rPr>
                <w:rFonts w:ascii="Times New Roman" w:hAnsi="Times New Roman" w:cs="Times New Roman"/>
                <w:b/>
                <w:sz w:val="18"/>
                <w:szCs w:val="18"/>
              </w:rPr>
            </w:pPr>
          </w:p>
        </w:tc>
        <w:tc>
          <w:tcPr>
            <w:tcW w:w="278" w:type="pct"/>
            <w:shd w:val="clear" w:color="auto" w:fill="auto"/>
          </w:tcPr>
          <w:p w14:paraId="5F633F8E" w14:textId="77777777" w:rsidR="00750D08" w:rsidRPr="00E6452C" w:rsidRDefault="00750D08" w:rsidP="00750D08">
            <w:pPr>
              <w:rPr>
                <w:rFonts w:ascii="Times New Roman" w:hAnsi="Times New Roman" w:cs="Times New Roman"/>
                <w:b/>
                <w:sz w:val="18"/>
                <w:szCs w:val="18"/>
              </w:rPr>
            </w:pPr>
          </w:p>
        </w:tc>
        <w:tc>
          <w:tcPr>
            <w:tcW w:w="263" w:type="pct"/>
            <w:shd w:val="clear" w:color="auto" w:fill="auto"/>
          </w:tcPr>
          <w:p w14:paraId="7D8A1B20" w14:textId="77777777" w:rsidR="00750D08" w:rsidRPr="00E6452C" w:rsidRDefault="00750D08" w:rsidP="00750D08">
            <w:pPr>
              <w:rPr>
                <w:rFonts w:ascii="Times New Roman" w:hAnsi="Times New Roman" w:cs="Times New Roman"/>
                <w:b/>
                <w:sz w:val="18"/>
                <w:szCs w:val="18"/>
              </w:rPr>
            </w:pPr>
          </w:p>
        </w:tc>
        <w:tc>
          <w:tcPr>
            <w:tcW w:w="2515" w:type="pct"/>
            <w:vMerge/>
            <w:shd w:val="clear" w:color="auto" w:fill="auto"/>
          </w:tcPr>
          <w:p w14:paraId="363F9416" w14:textId="77777777" w:rsidR="00750D08" w:rsidRPr="00E6452C" w:rsidRDefault="00750D08" w:rsidP="00750D08">
            <w:pPr>
              <w:rPr>
                <w:rFonts w:ascii="Times New Roman" w:hAnsi="Times New Roman" w:cs="Times New Roman"/>
                <w:b/>
                <w:sz w:val="18"/>
                <w:szCs w:val="18"/>
              </w:rPr>
            </w:pPr>
          </w:p>
        </w:tc>
      </w:tr>
      <w:tr w:rsidR="00750D08" w:rsidRPr="001914B2" w14:paraId="638141DF" w14:textId="77777777" w:rsidTr="00750D08">
        <w:trPr>
          <w:trHeight w:val="216"/>
        </w:trPr>
        <w:tc>
          <w:tcPr>
            <w:tcW w:w="1666" w:type="pct"/>
          </w:tcPr>
          <w:p w14:paraId="4681470A" w14:textId="77777777" w:rsidR="00750D08" w:rsidRPr="00750D08"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2" w:hanging="162"/>
              <w:rPr>
                <w:rFonts w:ascii="Times New Roman" w:hAnsi="Times New Roman" w:cs="Times New Roman"/>
                <w:color w:val="141413"/>
                <w:sz w:val="18"/>
                <w:szCs w:val="18"/>
              </w:rPr>
            </w:pPr>
            <w:r w:rsidRPr="00F8341F">
              <w:rPr>
                <w:rFonts w:ascii="Times New Roman" w:hAnsi="Times New Roman" w:cs="Times New Roman"/>
                <w:sz w:val="18"/>
                <w:szCs w:val="18"/>
              </w:rPr>
              <w:t xml:space="preserve">(+) Understand that restricting a trigonometric function to a domain on which it is always increasing or always decreasing allows its inverse to be constructed. </w:t>
            </w:r>
          </w:p>
        </w:tc>
        <w:tc>
          <w:tcPr>
            <w:tcW w:w="278" w:type="pct"/>
          </w:tcPr>
          <w:p w14:paraId="688F1961" w14:textId="77777777" w:rsidR="00750D08" w:rsidRPr="00E6452C" w:rsidRDefault="00750D08" w:rsidP="00750D08">
            <w:pPr>
              <w:rPr>
                <w:rFonts w:ascii="Times New Roman" w:hAnsi="Times New Roman" w:cs="Times New Roman"/>
                <w:b/>
                <w:sz w:val="18"/>
                <w:szCs w:val="18"/>
              </w:rPr>
            </w:pPr>
          </w:p>
        </w:tc>
        <w:tc>
          <w:tcPr>
            <w:tcW w:w="278" w:type="pct"/>
          </w:tcPr>
          <w:p w14:paraId="54CD9AC5" w14:textId="77777777" w:rsidR="00750D08" w:rsidRPr="00E6452C" w:rsidRDefault="00750D08" w:rsidP="00750D08">
            <w:pPr>
              <w:rPr>
                <w:rFonts w:ascii="Times New Roman" w:hAnsi="Times New Roman" w:cs="Times New Roman"/>
                <w:b/>
                <w:sz w:val="18"/>
                <w:szCs w:val="18"/>
              </w:rPr>
            </w:pPr>
          </w:p>
        </w:tc>
        <w:tc>
          <w:tcPr>
            <w:tcW w:w="263" w:type="pct"/>
          </w:tcPr>
          <w:p w14:paraId="6EB74D0F" w14:textId="77777777" w:rsidR="00750D08" w:rsidRPr="00E6452C" w:rsidRDefault="00750D08" w:rsidP="00750D08">
            <w:pPr>
              <w:rPr>
                <w:rFonts w:ascii="Times New Roman" w:hAnsi="Times New Roman" w:cs="Times New Roman"/>
                <w:b/>
                <w:sz w:val="18"/>
                <w:szCs w:val="18"/>
              </w:rPr>
            </w:pPr>
          </w:p>
        </w:tc>
        <w:tc>
          <w:tcPr>
            <w:tcW w:w="2515" w:type="pct"/>
            <w:vMerge/>
          </w:tcPr>
          <w:p w14:paraId="09141BF5" w14:textId="77777777" w:rsidR="00750D08" w:rsidRPr="00E6452C" w:rsidRDefault="00750D08" w:rsidP="00750D08">
            <w:pPr>
              <w:rPr>
                <w:rFonts w:ascii="Times New Roman" w:hAnsi="Times New Roman" w:cs="Times New Roman"/>
                <w:b/>
                <w:sz w:val="18"/>
                <w:szCs w:val="18"/>
              </w:rPr>
            </w:pPr>
          </w:p>
        </w:tc>
      </w:tr>
      <w:tr w:rsidR="00750D08" w:rsidRPr="001914B2" w14:paraId="664DD133" w14:textId="77777777" w:rsidTr="00750D08">
        <w:trPr>
          <w:trHeight w:val="216"/>
        </w:trPr>
        <w:tc>
          <w:tcPr>
            <w:tcW w:w="5000" w:type="pct"/>
            <w:gridSpan w:val="5"/>
          </w:tcPr>
          <w:p w14:paraId="70C8E6DE" w14:textId="77777777" w:rsidR="00750D08" w:rsidRPr="00E6452C" w:rsidRDefault="00750D08" w:rsidP="00EF6EAA">
            <w:pPr>
              <w:jc w:val="center"/>
              <w:rPr>
                <w:rFonts w:ascii="Times New Roman" w:hAnsi="Times New Roman" w:cs="Times New Roman"/>
                <w:b/>
                <w:sz w:val="18"/>
                <w:szCs w:val="18"/>
              </w:rPr>
            </w:pPr>
            <w:r>
              <w:rPr>
                <w:rFonts w:ascii="Times New Roman" w:hAnsi="Times New Roman" w:cs="Times New Roman"/>
                <w:b/>
              </w:rPr>
              <w:lastRenderedPageBreak/>
              <w:t xml:space="preserve">CCSS </w:t>
            </w:r>
            <w:r w:rsidR="00EF6EAA">
              <w:rPr>
                <w:rFonts w:ascii="Times New Roman" w:hAnsi="Times New Roman" w:cs="Times New Roman"/>
                <w:b/>
              </w:rPr>
              <w:t xml:space="preserve">Curriculum </w:t>
            </w:r>
            <w:r>
              <w:rPr>
                <w:rFonts w:ascii="Times New Roman" w:hAnsi="Times New Roman" w:cs="Times New Roman"/>
                <w:b/>
              </w:rPr>
              <w:t>Analysis</w:t>
            </w:r>
            <w:r w:rsidRPr="001914B2">
              <w:rPr>
                <w:rFonts w:ascii="Times New Roman" w:hAnsi="Times New Roman" w:cs="Times New Roman"/>
                <w:b/>
              </w:rPr>
              <w:t xml:space="preserve"> Tool</w:t>
            </w:r>
            <w:r>
              <w:rPr>
                <w:rFonts w:ascii="Times New Roman" w:hAnsi="Times New Roman" w:cs="Times New Roman"/>
                <w:b/>
              </w:rPr>
              <w:t xml:space="preserve"> 1</w:t>
            </w:r>
            <w:r w:rsidRPr="001914B2">
              <w:rPr>
                <w:rFonts w:ascii="Times New Roman" w:hAnsi="Times New Roman" w:cs="Times New Roman"/>
                <w:b/>
              </w:rPr>
              <w:t>—</w:t>
            </w:r>
            <w:r w:rsidRPr="000713B9">
              <w:rPr>
                <w:rFonts w:ascii="Times New Roman" w:hAnsi="Times New Roman" w:cs="Times New Roman"/>
                <w:b/>
              </w:rPr>
              <w:t>Similarity, Right Triangles, and Trigonometry</w:t>
            </w:r>
            <w:r>
              <w:rPr>
                <w:rFonts w:ascii="Times New Roman" w:hAnsi="Times New Roman" w:cs="Times New Roman"/>
                <w:b/>
              </w:rPr>
              <w:t xml:space="preserve"> &amp; Trigonometric Functions</w:t>
            </w:r>
            <w:r w:rsidRPr="000713B9">
              <w:rPr>
                <w:rFonts w:ascii="Times New Roman" w:hAnsi="Times New Roman" w:cs="Times New Roman"/>
                <w:b/>
              </w:rPr>
              <w:t xml:space="preserve"> </w:t>
            </w:r>
            <w:r w:rsidRPr="001914B2">
              <w:rPr>
                <w:rFonts w:ascii="Times New Roman" w:hAnsi="Times New Roman" w:cs="Times New Roman"/>
                <w:b/>
              </w:rPr>
              <w:t>in Grades 9-12</w:t>
            </w:r>
          </w:p>
        </w:tc>
      </w:tr>
      <w:tr w:rsidR="00750D08" w:rsidRPr="001914B2" w14:paraId="55C23CE5" w14:textId="77777777" w:rsidTr="00750D08">
        <w:trPr>
          <w:trHeight w:val="216"/>
        </w:trPr>
        <w:tc>
          <w:tcPr>
            <w:tcW w:w="1666" w:type="pct"/>
            <w:shd w:val="clear" w:color="auto" w:fill="auto"/>
          </w:tcPr>
          <w:p w14:paraId="525F89C9" w14:textId="77777777" w:rsidR="00750D08" w:rsidRPr="00E6452C" w:rsidRDefault="00750D08" w:rsidP="00750D08">
            <w:pPr>
              <w:jc w:val="center"/>
              <w:rPr>
                <w:rFonts w:ascii="Times New Roman" w:hAnsi="Times New Roman" w:cs="Times New Roman"/>
                <w:b/>
              </w:rPr>
            </w:pPr>
            <w:r w:rsidRPr="00E6452C">
              <w:rPr>
                <w:rFonts w:ascii="Times New Roman" w:hAnsi="Times New Roman" w:cs="Times New Roman"/>
                <w:b/>
              </w:rPr>
              <w:t>CCSS</w:t>
            </w:r>
            <w:r w:rsidR="00432C25">
              <w:rPr>
                <w:rFonts w:ascii="Times New Roman" w:hAnsi="Times New Roman" w:cs="Times New Roman"/>
                <w:b/>
              </w:rPr>
              <w:t>M</w:t>
            </w:r>
            <w:r w:rsidRPr="00E6452C">
              <w:rPr>
                <w:rFonts w:ascii="Times New Roman" w:hAnsi="Times New Roman" w:cs="Times New Roman"/>
                <w:b/>
              </w:rPr>
              <w:t xml:space="preserve"> Standards Grades 9-12</w:t>
            </w:r>
          </w:p>
        </w:tc>
        <w:tc>
          <w:tcPr>
            <w:tcW w:w="278" w:type="pct"/>
            <w:shd w:val="clear" w:color="auto" w:fill="auto"/>
          </w:tcPr>
          <w:p w14:paraId="3635D251" w14:textId="77777777" w:rsidR="00750D08" w:rsidRPr="00F26223" w:rsidRDefault="00750D08" w:rsidP="00750D08">
            <w:pPr>
              <w:ind w:right="-79"/>
              <w:jc w:val="center"/>
              <w:rPr>
                <w:rFonts w:ascii="Times New Roman" w:hAnsi="Times New Roman" w:cs="Times New Roman"/>
                <w:b/>
                <w:sz w:val="18"/>
                <w:szCs w:val="18"/>
              </w:rPr>
            </w:pPr>
            <w:r>
              <w:rPr>
                <w:rFonts w:ascii="Times New Roman" w:hAnsi="Times New Roman" w:cs="Times New Roman"/>
                <w:b/>
                <w:sz w:val="18"/>
                <w:szCs w:val="18"/>
              </w:rPr>
              <w:t>Chapter pages</w:t>
            </w:r>
          </w:p>
        </w:tc>
        <w:tc>
          <w:tcPr>
            <w:tcW w:w="278" w:type="pct"/>
            <w:shd w:val="clear" w:color="auto" w:fill="auto"/>
          </w:tcPr>
          <w:p w14:paraId="49D22F4A"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Cont</w:t>
            </w:r>
            <w:r w:rsidRPr="00E6452C">
              <w:rPr>
                <w:rFonts w:ascii="Times New Roman" w:hAnsi="Times New Roman" w:cs="Times New Roman"/>
                <w:b/>
                <w:sz w:val="16"/>
                <w:szCs w:val="16"/>
              </w:rPr>
              <w:br/>
              <w:t>N-L-M-</w:t>
            </w:r>
          </w:p>
          <w:p w14:paraId="1F6CF6C3"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63" w:type="pct"/>
            <w:shd w:val="clear" w:color="auto" w:fill="auto"/>
          </w:tcPr>
          <w:p w14:paraId="32435841"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Bal</w:t>
            </w:r>
            <w:r w:rsidRPr="00E6452C">
              <w:rPr>
                <w:rFonts w:ascii="Times New Roman" w:hAnsi="Times New Roman" w:cs="Times New Roman"/>
                <w:b/>
                <w:sz w:val="16"/>
                <w:szCs w:val="16"/>
              </w:rPr>
              <w:br/>
              <w:t>N-L-M-</w:t>
            </w:r>
          </w:p>
          <w:p w14:paraId="5C9D7F0B" w14:textId="77777777" w:rsidR="00750D08" w:rsidRPr="00E6452C" w:rsidRDefault="00750D08" w:rsidP="00750D08">
            <w:pPr>
              <w:jc w:val="center"/>
              <w:rPr>
                <w:rFonts w:ascii="Times New Roman" w:hAnsi="Times New Roman" w:cs="Times New Roman"/>
                <w:b/>
                <w:sz w:val="16"/>
                <w:szCs w:val="16"/>
              </w:rPr>
            </w:pPr>
            <w:r w:rsidRPr="00E6452C">
              <w:rPr>
                <w:rFonts w:ascii="Times New Roman" w:hAnsi="Times New Roman" w:cs="Times New Roman"/>
                <w:b/>
                <w:sz w:val="16"/>
                <w:szCs w:val="16"/>
              </w:rPr>
              <w:t>A-H</w:t>
            </w:r>
          </w:p>
        </w:tc>
        <w:tc>
          <w:tcPr>
            <w:tcW w:w="2515" w:type="pct"/>
            <w:shd w:val="clear" w:color="auto" w:fill="auto"/>
          </w:tcPr>
          <w:p w14:paraId="211FA323" w14:textId="77777777" w:rsidR="00750D08" w:rsidRPr="00E6452C" w:rsidRDefault="00750D08" w:rsidP="00750D08">
            <w:pPr>
              <w:jc w:val="center"/>
              <w:rPr>
                <w:rFonts w:ascii="Times New Roman" w:hAnsi="Times New Roman" w:cs="Times New Roman"/>
                <w:b/>
              </w:rPr>
            </w:pPr>
            <w:r w:rsidRPr="00E6452C">
              <w:rPr>
                <w:rFonts w:ascii="Times New Roman" w:hAnsi="Times New Roman" w:cs="Times New Roman"/>
                <w:b/>
              </w:rPr>
              <w:t>Notes/Explanation</w:t>
            </w:r>
          </w:p>
        </w:tc>
      </w:tr>
      <w:tr w:rsidR="00750D08" w:rsidRPr="001914B2" w14:paraId="5F7AA467" w14:textId="77777777" w:rsidTr="00750D08">
        <w:trPr>
          <w:trHeight w:val="216"/>
        </w:trPr>
        <w:tc>
          <w:tcPr>
            <w:tcW w:w="1666" w:type="pct"/>
          </w:tcPr>
          <w:p w14:paraId="17A70C76" w14:textId="77777777" w:rsidR="00750D08" w:rsidRPr="00B1392B"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F8341F">
              <w:rPr>
                <w:rFonts w:ascii="Times New Roman" w:hAnsi="Times New Roman" w:cs="Times New Roman"/>
                <w:sz w:val="18"/>
                <w:szCs w:val="18"/>
              </w:rPr>
              <w:t>(+) Use inverse functions to solve trigonometric equations that arise in modeling contexts; evaluate the solutions using technology, and interpret them in terms of the context.</w:t>
            </w:r>
            <w:r>
              <w:rPr>
                <w:rFonts w:ascii="Times New Roman" w:cs="Times New Roman"/>
                <w:sz w:val="18"/>
                <w:szCs w:val="18"/>
              </w:rPr>
              <w:t xml:space="preserve"> </w:t>
            </w:r>
            <w:r w:rsidRPr="00E9686D">
              <w:rPr>
                <w:rFonts w:ascii="Zapf Dingbats" w:hAnsi="Zapf Dingbats" w:cs="Menlo Regular"/>
                <w:iCs/>
                <w:sz w:val="18"/>
                <w:szCs w:val="18"/>
              </w:rPr>
              <w:t>★</w:t>
            </w:r>
          </w:p>
          <w:p w14:paraId="7E95DA96" w14:textId="77777777" w:rsidR="00750D08" w:rsidRPr="00B1392B"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278" w:type="pct"/>
          </w:tcPr>
          <w:p w14:paraId="55EFB6E2" w14:textId="77777777" w:rsidR="00750D08" w:rsidRPr="00E6452C" w:rsidRDefault="00750D08" w:rsidP="00750D08">
            <w:pPr>
              <w:rPr>
                <w:rFonts w:ascii="Times New Roman" w:hAnsi="Times New Roman" w:cs="Times New Roman"/>
                <w:b/>
                <w:sz w:val="18"/>
                <w:szCs w:val="18"/>
              </w:rPr>
            </w:pPr>
          </w:p>
        </w:tc>
        <w:tc>
          <w:tcPr>
            <w:tcW w:w="278" w:type="pct"/>
          </w:tcPr>
          <w:p w14:paraId="6847E8D2" w14:textId="77777777" w:rsidR="00750D08" w:rsidRPr="00E6452C" w:rsidRDefault="00750D08" w:rsidP="00750D08">
            <w:pPr>
              <w:rPr>
                <w:rFonts w:ascii="Times New Roman" w:hAnsi="Times New Roman" w:cs="Times New Roman"/>
                <w:b/>
                <w:sz w:val="18"/>
                <w:szCs w:val="18"/>
              </w:rPr>
            </w:pPr>
          </w:p>
        </w:tc>
        <w:tc>
          <w:tcPr>
            <w:tcW w:w="263" w:type="pct"/>
          </w:tcPr>
          <w:p w14:paraId="29BBAFA2" w14:textId="77777777" w:rsidR="00750D08" w:rsidRPr="00E6452C" w:rsidRDefault="00750D08" w:rsidP="00750D08">
            <w:pPr>
              <w:rPr>
                <w:rFonts w:ascii="Times New Roman" w:hAnsi="Times New Roman" w:cs="Times New Roman"/>
                <w:b/>
                <w:sz w:val="18"/>
                <w:szCs w:val="18"/>
              </w:rPr>
            </w:pPr>
          </w:p>
        </w:tc>
        <w:tc>
          <w:tcPr>
            <w:tcW w:w="2515" w:type="pct"/>
            <w:vMerge w:val="restart"/>
          </w:tcPr>
          <w:p w14:paraId="204DB08C" w14:textId="77777777" w:rsidR="00750D08" w:rsidRPr="00E6452C" w:rsidRDefault="00750D08" w:rsidP="00750D08">
            <w:pPr>
              <w:rPr>
                <w:rFonts w:ascii="Times New Roman" w:hAnsi="Times New Roman" w:cs="Times New Roman"/>
                <w:b/>
                <w:sz w:val="18"/>
                <w:szCs w:val="18"/>
              </w:rPr>
            </w:pPr>
          </w:p>
        </w:tc>
      </w:tr>
      <w:tr w:rsidR="00750D08" w:rsidRPr="001914B2" w14:paraId="6249CB8F" w14:textId="77777777" w:rsidTr="00750D08">
        <w:trPr>
          <w:trHeight w:val="216"/>
        </w:trPr>
        <w:tc>
          <w:tcPr>
            <w:tcW w:w="1666" w:type="pct"/>
          </w:tcPr>
          <w:p w14:paraId="7F01F06F" w14:textId="77777777" w:rsidR="00750D08" w:rsidRPr="00324234"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141413"/>
                <w:sz w:val="20"/>
                <w:szCs w:val="20"/>
              </w:rPr>
            </w:pPr>
            <w:r w:rsidRPr="00324234">
              <w:rPr>
                <w:rFonts w:ascii="Times New Roman" w:hAnsi="Times New Roman" w:cs="Times New Roman"/>
                <w:b/>
                <w:sz w:val="20"/>
                <w:szCs w:val="20"/>
              </w:rPr>
              <w:t xml:space="preserve">Prove and apply trigonometric identities </w:t>
            </w:r>
          </w:p>
        </w:tc>
        <w:tc>
          <w:tcPr>
            <w:tcW w:w="278" w:type="pct"/>
          </w:tcPr>
          <w:p w14:paraId="0871DD8B" w14:textId="77777777" w:rsidR="00750D08" w:rsidRPr="00E6452C" w:rsidRDefault="00750D08" w:rsidP="00750D08">
            <w:pPr>
              <w:rPr>
                <w:rFonts w:ascii="Times New Roman" w:hAnsi="Times New Roman" w:cs="Times New Roman"/>
                <w:b/>
                <w:sz w:val="18"/>
                <w:szCs w:val="18"/>
              </w:rPr>
            </w:pPr>
          </w:p>
        </w:tc>
        <w:tc>
          <w:tcPr>
            <w:tcW w:w="278" w:type="pct"/>
          </w:tcPr>
          <w:p w14:paraId="134CE3DB" w14:textId="77777777" w:rsidR="00750D08" w:rsidRPr="00E6452C" w:rsidRDefault="00750D08" w:rsidP="00750D08">
            <w:pPr>
              <w:rPr>
                <w:rFonts w:ascii="Times New Roman" w:hAnsi="Times New Roman" w:cs="Times New Roman"/>
                <w:b/>
                <w:sz w:val="18"/>
                <w:szCs w:val="18"/>
              </w:rPr>
            </w:pPr>
          </w:p>
        </w:tc>
        <w:tc>
          <w:tcPr>
            <w:tcW w:w="263" w:type="pct"/>
          </w:tcPr>
          <w:p w14:paraId="07CE118B" w14:textId="77777777" w:rsidR="00750D08" w:rsidRPr="00E6452C" w:rsidRDefault="00750D08" w:rsidP="00750D08">
            <w:pPr>
              <w:rPr>
                <w:rFonts w:ascii="Times New Roman" w:hAnsi="Times New Roman" w:cs="Times New Roman"/>
                <w:b/>
                <w:sz w:val="18"/>
                <w:szCs w:val="18"/>
              </w:rPr>
            </w:pPr>
          </w:p>
        </w:tc>
        <w:tc>
          <w:tcPr>
            <w:tcW w:w="2515" w:type="pct"/>
            <w:vMerge/>
          </w:tcPr>
          <w:p w14:paraId="0783B1D4" w14:textId="77777777" w:rsidR="00750D08" w:rsidRPr="00E6452C" w:rsidRDefault="00750D08" w:rsidP="00750D08">
            <w:pPr>
              <w:rPr>
                <w:rFonts w:ascii="Times New Roman" w:hAnsi="Times New Roman" w:cs="Times New Roman"/>
                <w:b/>
                <w:sz w:val="18"/>
                <w:szCs w:val="18"/>
              </w:rPr>
            </w:pPr>
          </w:p>
        </w:tc>
      </w:tr>
      <w:tr w:rsidR="00750D08" w:rsidRPr="001914B2" w14:paraId="5AE4F983" w14:textId="77777777" w:rsidTr="00750D08">
        <w:trPr>
          <w:trHeight w:val="216"/>
        </w:trPr>
        <w:tc>
          <w:tcPr>
            <w:tcW w:w="1666" w:type="pct"/>
          </w:tcPr>
          <w:p w14:paraId="441319F8" w14:textId="77777777" w:rsidR="00750D08" w:rsidRPr="00B1392B"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F8341F">
              <w:rPr>
                <w:rFonts w:ascii="Times New Roman" w:hAnsi="Times New Roman" w:cs="Times New Roman"/>
                <w:sz w:val="18"/>
                <w:szCs w:val="18"/>
              </w:rPr>
              <w:t xml:space="preserve">Prove the Pythagorean identity </w:t>
            </w:r>
            <w:proofErr w:type="gramStart"/>
            <w:r w:rsidRPr="00F8341F">
              <w:rPr>
                <w:rFonts w:ascii="Times New Roman" w:hAnsi="Times New Roman" w:cs="Times New Roman"/>
                <w:sz w:val="18"/>
                <w:szCs w:val="18"/>
              </w:rPr>
              <w:t>sin2(</w:t>
            </w:r>
            <w:proofErr w:type="gramEnd"/>
            <w:r w:rsidRPr="00F8341F">
              <w:rPr>
                <w:rFonts w:ascii="Times New Roman" w:hAnsi="Times New Roman" w:cs="Times New Roman"/>
                <w:sz w:val="18"/>
                <w:szCs w:val="18"/>
              </w:rPr>
              <w:t xml:space="preserve">θ) + cos2(θ) = 1 and use it to find sin(θ), </w:t>
            </w:r>
            <w:proofErr w:type="spellStart"/>
            <w:r w:rsidRPr="00F8341F">
              <w:rPr>
                <w:rFonts w:ascii="Times New Roman" w:hAnsi="Times New Roman" w:cs="Times New Roman"/>
                <w:sz w:val="18"/>
                <w:szCs w:val="18"/>
              </w:rPr>
              <w:t>cos</w:t>
            </w:r>
            <w:proofErr w:type="spellEnd"/>
            <w:r w:rsidRPr="00F8341F">
              <w:rPr>
                <w:rFonts w:ascii="Times New Roman" w:hAnsi="Times New Roman" w:cs="Times New Roman"/>
                <w:sz w:val="18"/>
                <w:szCs w:val="18"/>
              </w:rPr>
              <w:t xml:space="preserve">(θ), or tan(θ) given sin(θ), </w:t>
            </w:r>
            <w:proofErr w:type="spellStart"/>
            <w:r w:rsidRPr="00F8341F">
              <w:rPr>
                <w:rFonts w:ascii="Times New Roman" w:hAnsi="Times New Roman" w:cs="Times New Roman"/>
                <w:sz w:val="18"/>
                <w:szCs w:val="18"/>
              </w:rPr>
              <w:t>cos</w:t>
            </w:r>
            <w:proofErr w:type="spellEnd"/>
            <w:r w:rsidRPr="00F8341F">
              <w:rPr>
                <w:rFonts w:ascii="Times New Roman" w:hAnsi="Times New Roman" w:cs="Times New Roman"/>
                <w:sz w:val="18"/>
                <w:szCs w:val="18"/>
              </w:rPr>
              <w:t xml:space="preserve">(θ), or tan(θ) and the quadrant of the angle. </w:t>
            </w:r>
          </w:p>
          <w:p w14:paraId="2BD823F3" w14:textId="77777777" w:rsidR="00750D08" w:rsidRPr="00B1392B"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278" w:type="pct"/>
          </w:tcPr>
          <w:p w14:paraId="1DE7E77D" w14:textId="77777777" w:rsidR="00750D08" w:rsidRPr="00E6452C" w:rsidRDefault="00750D08" w:rsidP="00750D08">
            <w:pPr>
              <w:rPr>
                <w:rFonts w:ascii="Times New Roman" w:hAnsi="Times New Roman" w:cs="Times New Roman"/>
                <w:b/>
                <w:sz w:val="18"/>
                <w:szCs w:val="18"/>
              </w:rPr>
            </w:pPr>
          </w:p>
        </w:tc>
        <w:tc>
          <w:tcPr>
            <w:tcW w:w="278" w:type="pct"/>
          </w:tcPr>
          <w:p w14:paraId="64A86174" w14:textId="77777777" w:rsidR="00750D08" w:rsidRPr="00E6452C" w:rsidRDefault="00750D08" w:rsidP="00750D08">
            <w:pPr>
              <w:rPr>
                <w:rFonts w:ascii="Times New Roman" w:hAnsi="Times New Roman" w:cs="Times New Roman"/>
                <w:b/>
                <w:sz w:val="18"/>
                <w:szCs w:val="18"/>
              </w:rPr>
            </w:pPr>
          </w:p>
        </w:tc>
        <w:tc>
          <w:tcPr>
            <w:tcW w:w="263" w:type="pct"/>
          </w:tcPr>
          <w:p w14:paraId="2AAF7E14" w14:textId="77777777" w:rsidR="00750D08" w:rsidRPr="00E6452C" w:rsidRDefault="00750D08" w:rsidP="00750D08">
            <w:pPr>
              <w:rPr>
                <w:rFonts w:ascii="Times New Roman" w:hAnsi="Times New Roman" w:cs="Times New Roman"/>
                <w:b/>
                <w:sz w:val="18"/>
                <w:szCs w:val="18"/>
              </w:rPr>
            </w:pPr>
          </w:p>
        </w:tc>
        <w:tc>
          <w:tcPr>
            <w:tcW w:w="2515" w:type="pct"/>
            <w:vMerge/>
          </w:tcPr>
          <w:p w14:paraId="29847E10" w14:textId="77777777" w:rsidR="00750D08" w:rsidRPr="00E6452C" w:rsidRDefault="00750D08" w:rsidP="00750D08">
            <w:pPr>
              <w:rPr>
                <w:rFonts w:ascii="Times New Roman" w:hAnsi="Times New Roman" w:cs="Times New Roman"/>
                <w:b/>
                <w:sz w:val="18"/>
                <w:szCs w:val="18"/>
              </w:rPr>
            </w:pPr>
          </w:p>
        </w:tc>
      </w:tr>
      <w:tr w:rsidR="00750D08" w:rsidRPr="001914B2" w14:paraId="02EEA9BC" w14:textId="77777777" w:rsidTr="00750D08">
        <w:trPr>
          <w:trHeight w:val="216"/>
        </w:trPr>
        <w:tc>
          <w:tcPr>
            <w:tcW w:w="1666" w:type="pct"/>
          </w:tcPr>
          <w:p w14:paraId="1D44FE4B" w14:textId="77777777" w:rsidR="00750D08" w:rsidRPr="00B1392B" w:rsidRDefault="00750D08" w:rsidP="00750D08">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r w:rsidRPr="00F8341F">
              <w:rPr>
                <w:rFonts w:ascii="Times New Roman" w:hAnsi="Times New Roman" w:cs="Times New Roman"/>
                <w:sz w:val="18"/>
                <w:szCs w:val="18"/>
              </w:rPr>
              <w:t xml:space="preserve">(+) Prove the addition and subtraction formulas for sine, cosine, and tangent and use them to solve problems. </w:t>
            </w:r>
          </w:p>
          <w:p w14:paraId="7ADC45B4" w14:textId="77777777" w:rsidR="00750D08" w:rsidRPr="00B1392B" w:rsidRDefault="00750D08" w:rsidP="00750D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141413"/>
                <w:sz w:val="18"/>
                <w:szCs w:val="18"/>
              </w:rPr>
            </w:pPr>
          </w:p>
        </w:tc>
        <w:tc>
          <w:tcPr>
            <w:tcW w:w="278" w:type="pct"/>
          </w:tcPr>
          <w:p w14:paraId="6F6B0F03" w14:textId="77777777" w:rsidR="00750D08" w:rsidRPr="00E6452C" w:rsidRDefault="00750D08" w:rsidP="00750D08">
            <w:pPr>
              <w:rPr>
                <w:rFonts w:ascii="Times New Roman" w:hAnsi="Times New Roman" w:cs="Times New Roman"/>
                <w:b/>
                <w:sz w:val="18"/>
                <w:szCs w:val="18"/>
              </w:rPr>
            </w:pPr>
          </w:p>
        </w:tc>
        <w:tc>
          <w:tcPr>
            <w:tcW w:w="278" w:type="pct"/>
          </w:tcPr>
          <w:p w14:paraId="792BD368" w14:textId="77777777" w:rsidR="00750D08" w:rsidRPr="00E6452C" w:rsidRDefault="00750D08" w:rsidP="00750D08">
            <w:pPr>
              <w:rPr>
                <w:rFonts w:ascii="Times New Roman" w:hAnsi="Times New Roman" w:cs="Times New Roman"/>
                <w:b/>
                <w:sz w:val="18"/>
                <w:szCs w:val="18"/>
              </w:rPr>
            </w:pPr>
          </w:p>
        </w:tc>
        <w:tc>
          <w:tcPr>
            <w:tcW w:w="263" w:type="pct"/>
          </w:tcPr>
          <w:p w14:paraId="215A3D96" w14:textId="77777777" w:rsidR="00750D08" w:rsidRPr="00E6452C" w:rsidRDefault="00750D08" w:rsidP="00750D08">
            <w:pPr>
              <w:rPr>
                <w:rFonts w:ascii="Times New Roman" w:hAnsi="Times New Roman" w:cs="Times New Roman"/>
                <w:b/>
                <w:sz w:val="18"/>
                <w:szCs w:val="18"/>
              </w:rPr>
            </w:pPr>
          </w:p>
        </w:tc>
        <w:tc>
          <w:tcPr>
            <w:tcW w:w="2515" w:type="pct"/>
            <w:vMerge/>
          </w:tcPr>
          <w:p w14:paraId="1DF96043" w14:textId="77777777" w:rsidR="00750D08" w:rsidRPr="00E6452C" w:rsidRDefault="00750D08" w:rsidP="00750D08">
            <w:pPr>
              <w:rPr>
                <w:rFonts w:ascii="Times New Roman" w:hAnsi="Times New Roman" w:cs="Times New Roman"/>
                <w:b/>
                <w:sz w:val="18"/>
                <w:szCs w:val="18"/>
              </w:rPr>
            </w:pPr>
          </w:p>
        </w:tc>
      </w:tr>
      <w:tr w:rsidR="00750D08" w:rsidRPr="001914B2" w14:paraId="1B6833AD" w14:textId="77777777" w:rsidTr="00750D08">
        <w:trPr>
          <w:trHeight w:val="216"/>
        </w:trPr>
        <w:tc>
          <w:tcPr>
            <w:tcW w:w="2485" w:type="pct"/>
            <w:gridSpan w:val="4"/>
          </w:tcPr>
          <w:p w14:paraId="18F2380A" w14:textId="77777777" w:rsidR="00750D08" w:rsidRPr="00124275" w:rsidRDefault="00750D08" w:rsidP="00750D08">
            <w:pPr>
              <w:rPr>
                <w:rFonts w:ascii="Times New Roman" w:hAnsi="Times New Roman" w:cs="Times New Roman"/>
                <w:b/>
              </w:rPr>
            </w:pPr>
            <w:r w:rsidRPr="00124275">
              <w:rPr>
                <w:rFonts w:ascii="Times New Roman" w:hAnsi="Times New Roman" w:cs="Times New Roman"/>
                <w:b/>
              </w:rPr>
              <w:t>Overall Impressions:</w:t>
            </w:r>
          </w:p>
          <w:p w14:paraId="1F5C8797" w14:textId="77777777" w:rsidR="00750D08" w:rsidRPr="00750D08" w:rsidRDefault="00750D08" w:rsidP="00743A00">
            <w:pPr>
              <w:pStyle w:val="ListParagraph"/>
              <w:numPr>
                <w:ilvl w:val="0"/>
                <w:numId w:val="20"/>
              </w:numPr>
              <w:tabs>
                <w:tab w:val="clear" w:pos="720"/>
              </w:tabs>
              <w:ind w:left="360" w:hanging="360"/>
              <w:rPr>
                <w:rFonts w:ascii="Times New Roman" w:hAnsi="Times New Roman" w:cs="Times New Roman"/>
              </w:rPr>
            </w:pPr>
            <w:r w:rsidRPr="00750D08">
              <w:rPr>
                <w:rFonts w:ascii="Times New Roman" w:hAnsi="Times New Roman" w:cs="Times New Roman"/>
              </w:rPr>
              <w:t xml:space="preserve">What are your overall impressions of the curriculum materials examined? </w:t>
            </w:r>
          </w:p>
          <w:p w14:paraId="3BCA7FED" w14:textId="77777777" w:rsidR="00750D08" w:rsidRPr="00124275" w:rsidRDefault="00750D08" w:rsidP="00743A00">
            <w:pPr>
              <w:pStyle w:val="ListParagraph"/>
              <w:numPr>
                <w:ilvl w:val="0"/>
                <w:numId w:val="20"/>
              </w:numPr>
              <w:tabs>
                <w:tab w:val="clear" w:pos="720"/>
              </w:tabs>
              <w:ind w:left="360" w:hanging="360"/>
              <w:rPr>
                <w:rFonts w:ascii="Times New Roman" w:hAnsi="Times New Roman" w:cs="Times New Roman"/>
              </w:rPr>
            </w:pPr>
            <w:r w:rsidRPr="00124275">
              <w:rPr>
                <w:rFonts w:ascii="Times New Roman" w:hAnsi="Times New Roman" w:cs="Times New Roman"/>
              </w:rPr>
              <w:t>What are the strengths and weaknesses of the materials you examined?</w:t>
            </w:r>
          </w:p>
          <w:p w14:paraId="629A794B" w14:textId="77777777" w:rsidR="00750D08" w:rsidRPr="00124275" w:rsidRDefault="00750D08" w:rsidP="00750D08">
            <w:pPr>
              <w:ind w:left="360" w:hanging="360"/>
              <w:rPr>
                <w:rFonts w:ascii="Times New Roman" w:hAnsi="Times New Roman" w:cs="Times New Roman"/>
              </w:rPr>
            </w:pPr>
          </w:p>
          <w:p w14:paraId="5B2C160D" w14:textId="77777777" w:rsidR="00750D08" w:rsidRPr="00750D08" w:rsidRDefault="00750D08" w:rsidP="00750D08">
            <w:pPr>
              <w:pStyle w:val="ListParagraph"/>
              <w:ind w:left="360"/>
              <w:rPr>
                <w:rFonts w:ascii="Times New Roman" w:hAnsi="Times New Roman" w:cs="Times New Roman"/>
                <w:b/>
              </w:rPr>
            </w:pPr>
            <w:r w:rsidRPr="00750D08">
              <w:rPr>
                <w:rFonts w:ascii="Times New Roman" w:hAnsi="Times New Roman" w:cs="Times New Roman"/>
                <w:b/>
              </w:rPr>
              <w:t>Standards Alignment:</w:t>
            </w:r>
          </w:p>
          <w:p w14:paraId="4556C877" w14:textId="77777777" w:rsidR="00750D08" w:rsidRPr="00124275" w:rsidRDefault="00750D08" w:rsidP="00743A00">
            <w:pPr>
              <w:pStyle w:val="ListParagraph"/>
              <w:numPr>
                <w:ilvl w:val="0"/>
                <w:numId w:val="20"/>
              </w:numPr>
              <w:tabs>
                <w:tab w:val="clear" w:pos="720"/>
              </w:tabs>
              <w:ind w:left="360" w:hanging="360"/>
              <w:rPr>
                <w:rFonts w:ascii="Times New Roman" w:hAnsi="Times New Roman" w:cs="Times New Roman"/>
              </w:rPr>
            </w:pPr>
            <w:r w:rsidRPr="00124275">
              <w:rPr>
                <w:rFonts w:ascii="Times New Roman" w:hAnsi="Times New Roman" w:cs="Times New Roman"/>
              </w:rPr>
              <w:t xml:space="preserve">Have you identified gaps within this domain? What are they? If so, can these gaps be realistically addressed through supplementation? </w:t>
            </w:r>
          </w:p>
          <w:p w14:paraId="2D554B9B" w14:textId="77777777" w:rsidR="00750D08" w:rsidRPr="00124275" w:rsidRDefault="00750D08" w:rsidP="00743A00">
            <w:pPr>
              <w:pStyle w:val="ListParagraph"/>
              <w:numPr>
                <w:ilvl w:val="0"/>
                <w:numId w:val="20"/>
              </w:numPr>
              <w:tabs>
                <w:tab w:val="clear" w:pos="720"/>
              </w:tabs>
              <w:ind w:left="360" w:hanging="360"/>
              <w:rPr>
                <w:rFonts w:ascii="Times New Roman" w:hAnsi="Times New Roman" w:cs="Times New Roman"/>
              </w:rPr>
            </w:pPr>
            <w:r w:rsidRPr="00124275">
              <w:rPr>
                <w:rFonts w:ascii="Times New Roman" w:hAnsi="Times New Roman" w:cs="Times New Roman"/>
              </w:rPr>
              <w:t xml:space="preserve">Within grade levels, do the curriculum materials provide sufficient experiences to support student learning within this standard?  </w:t>
            </w:r>
          </w:p>
          <w:p w14:paraId="3C425300" w14:textId="77777777" w:rsidR="00750D08" w:rsidRPr="00790DE2" w:rsidRDefault="00750D08" w:rsidP="00743A00">
            <w:pPr>
              <w:pStyle w:val="ListParagraph"/>
              <w:numPr>
                <w:ilvl w:val="0"/>
                <w:numId w:val="20"/>
              </w:numPr>
              <w:tabs>
                <w:tab w:val="clear" w:pos="720"/>
              </w:tabs>
              <w:ind w:left="360" w:hanging="360"/>
              <w:rPr>
                <w:rFonts w:ascii="Times New Roman" w:hAnsi="Times New Roman" w:cs="Times New Roman"/>
              </w:rPr>
            </w:pPr>
            <w:r w:rsidRPr="00124275">
              <w:rPr>
                <w:rFonts w:ascii="Times New Roman" w:hAnsi="Times New Roman" w:cs="Times New Roman"/>
              </w:rPr>
              <w:t>Within this domain, is the treatment of the content across grade levels consistent with the progression within the Standards?</w:t>
            </w:r>
          </w:p>
        </w:tc>
        <w:tc>
          <w:tcPr>
            <w:tcW w:w="2515" w:type="pct"/>
          </w:tcPr>
          <w:p w14:paraId="5776EABC" w14:textId="77777777" w:rsidR="00750D08" w:rsidRPr="00124275" w:rsidRDefault="00750D08" w:rsidP="00750D08">
            <w:pPr>
              <w:rPr>
                <w:rFonts w:ascii="Times New Roman" w:hAnsi="Times New Roman" w:cs="Times New Roman"/>
                <w:b/>
              </w:rPr>
            </w:pPr>
            <w:r w:rsidRPr="00124275">
              <w:rPr>
                <w:rFonts w:ascii="Times New Roman" w:hAnsi="Times New Roman" w:cs="Times New Roman"/>
                <w:b/>
              </w:rPr>
              <w:t>Balance between Mathematical Understanding and Procedural Skill</w:t>
            </w:r>
            <w:r w:rsidR="00835CE3">
              <w:rPr>
                <w:rFonts w:ascii="Times New Roman" w:hAnsi="Times New Roman" w:cs="Times New Roman"/>
                <w:b/>
              </w:rPr>
              <w:t>s</w:t>
            </w:r>
          </w:p>
          <w:p w14:paraId="08180FEF" w14:textId="77777777" w:rsidR="00750D08" w:rsidRPr="00750D08" w:rsidRDefault="00750D08" w:rsidP="00743A00">
            <w:pPr>
              <w:pStyle w:val="ListParagraph"/>
              <w:numPr>
                <w:ilvl w:val="0"/>
                <w:numId w:val="20"/>
              </w:numPr>
              <w:tabs>
                <w:tab w:val="clear" w:pos="720"/>
              </w:tabs>
              <w:ind w:left="403" w:hanging="403"/>
              <w:rPr>
                <w:rFonts w:ascii="Times New Roman" w:hAnsi="Times New Roman" w:cs="Times New Roman"/>
              </w:rPr>
            </w:pPr>
            <w:r w:rsidRPr="00750D08">
              <w:rPr>
                <w:rFonts w:ascii="Times New Roman" w:hAnsi="Times New Roman" w:cs="Times New Roman"/>
              </w:rPr>
              <w:t>Do the curriculum materials support the development of students’ mathematical understanding?</w:t>
            </w:r>
          </w:p>
          <w:p w14:paraId="1E27EAF0" w14:textId="77777777" w:rsidR="00750D08" w:rsidRPr="00750D08" w:rsidRDefault="00750D08" w:rsidP="00743A00">
            <w:pPr>
              <w:pStyle w:val="ListParagraph"/>
              <w:numPr>
                <w:ilvl w:val="0"/>
                <w:numId w:val="20"/>
              </w:numPr>
              <w:tabs>
                <w:tab w:val="clear" w:pos="720"/>
              </w:tabs>
              <w:ind w:left="403" w:hanging="403"/>
              <w:rPr>
                <w:rFonts w:ascii="Times New Roman" w:hAnsi="Times New Roman" w:cs="Times New Roman"/>
              </w:rPr>
            </w:pPr>
            <w:r w:rsidRPr="00750D08">
              <w:rPr>
                <w:rFonts w:ascii="Times New Roman" w:hAnsi="Times New Roman" w:cs="Times New Roman"/>
              </w:rPr>
              <w:t xml:space="preserve">Do the curriculum materials support the development of students’ proficiency with procedural skills? </w:t>
            </w:r>
          </w:p>
          <w:p w14:paraId="7C6CCBFB" w14:textId="77777777" w:rsidR="00750D08" w:rsidRPr="00750D08" w:rsidRDefault="00750D08" w:rsidP="00743A00">
            <w:pPr>
              <w:pStyle w:val="ListParagraph"/>
              <w:numPr>
                <w:ilvl w:val="0"/>
                <w:numId w:val="20"/>
              </w:numPr>
              <w:tabs>
                <w:tab w:val="clear" w:pos="720"/>
              </w:tabs>
              <w:ind w:left="403" w:hanging="403"/>
              <w:rPr>
                <w:rFonts w:ascii="Times New Roman" w:hAnsi="Times New Roman" w:cs="Times New Roman"/>
              </w:rPr>
            </w:pPr>
            <w:r w:rsidRPr="00750D08">
              <w:rPr>
                <w:rFonts w:ascii="Times New Roman" w:hAnsi="Times New Roman" w:cs="Times New Roman"/>
              </w:rPr>
              <w:t>Do the curriculum materials assist students in building connections between mathematical understanding and procedural skill</w:t>
            </w:r>
            <w:r w:rsidR="00835CE3">
              <w:rPr>
                <w:rFonts w:ascii="Times New Roman" w:hAnsi="Times New Roman" w:cs="Times New Roman"/>
              </w:rPr>
              <w:t>s</w:t>
            </w:r>
            <w:r w:rsidRPr="00750D08">
              <w:rPr>
                <w:rFonts w:ascii="Times New Roman" w:hAnsi="Times New Roman" w:cs="Times New Roman"/>
              </w:rPr>
              <w:t>?</w:t>
            </w:r>
          </w:p>
          <w:p w14:paraId="74DA515E" w14:textId="77777777" w:rsidR="00750D08" w:rsidRPr="00750D08" w:rsidRDefault="00750D08" w:rsidP="00743A00">
            <w:pPr>
              <w:pStyle w:val="ListParagraph"/>
              <w:numPr>
                <w:ilvl w:val="0"/>
                <w:numId w:val="20"/>
              </w:numPr>
              <w:tabs>
                <w:tab w:val="clear" w:pos="720"/>
              </w:tabs>
              <w:ind w:left="403" w:hanging="403"/>
              <w:rPr>
                <w:rFonts w:ascii="Times New Roman" w:hAnsi="Times New Roman" w:cs="Times New Roman"/>
              </w:rPr>
            </w:pPr>
            <w:r w:rsidRPr="00750D08">
              <w:rPr>
                <w:rFonts w:ascii="Times New Roman" w:hAnsi="Times New Roman" w:cs="Times New Roman"/>
              </w:rPr>
              <w:t>To what extent do the curriculum materials provide a balanced focus on mathematical understanding and procedural skill</w:t>
            </w:r>
            <w:r w:rsidR="00835CE3">
              <w:rPr>
                <w:rFonts w:ascii="Times New Roman" w:hAnsi="Times New Roman" w:cs="Times New Roman"/>
              </w:rPr>
              <w:t>s</w:t>
            </w:r>
            <w:r w:rsidRPr="00750D08">
              <w:rPr>
                <w:rFonts w:ascii="Times New Roman" w:hAnsi="Times New Roman" w:cs="Times New Roman"/>
              </w:rPr>
              <w:t xml:space="preserve">?  </w:t>
            </w:r>
          </w:p>
          <w:p w14:paraId="767086A5" w14:textId="77777777" w:rsidR="00750D08" w:rsidRPr="00750D08" w:rsidRDefault="00750D08" w:rsidP="00743A00">
            <w:pPr>
              <w:pStyle w:val="ListParagraph"/>
              <w:numPr>
                <w:ilvl w:val="0"/>
                <w:numId w:val="20"/>
              </w:numPr>
              <w:tabs>
                <w:tab w:val="clear" w:pos="720"/>
              </w:tabs>
              <w:ind w:left="403" w:hanging="403"/>
              <w:rPr>
                <w:rFonts w:ascii="Times New Roman" w:hAnsi="Times New Roman" w:cs="Times New Roman"/>
              </w:rPr>
            </w:pPr>
            <w:r w:rsidRPr="00750D08">
              <w:rPr>
                <w:rFonts w:ascii="Times New Roman" w:hAnsi="Times New Roman" w:cs="Times New Roman"/>
              </w:rPr>
              <w:t>Do student activities build on each other within and across grades in a logical way that supports mathematical understanding and procedural skill</w:t>
            </w:r>
            <w:r w:rsidR="00835CE3">
              <w:rPr>
                <w:rFonts w:ascii="Times New Roman" w:hAnsi="Times New Roman" w:cs="Times New Roman"/>
              </w:rPr>
              <w:t>s</w:t>
            </w:r>
            <w:r w:rsidRPr="00750D08">
              <w:rPr>
                <w:rFonts w:ascii="Times New Roman" w:hAnsi="Times New Roman" w:cs="Times New Roman"/>
              </w:rPr>
              <w:t>?</w:t>
            </w:r>
          </w:p>
          <w:p w14:paraId="55EA5FC0" w14:textId="77777777" w:rsidR="00750D08" w:rsidRPr="00124275" w:rsidRDefault="00750D08" w:rsidP="00750D08">
            <w:pPr>
              <w:rPr>
                <w:rFonts w:ascii="Times New Roman" w:hAnsi="Times New Roman" w:cs="Times New Roman"/>
              </w:rPr>
            </w:pPr>
          </w:p>
        </w:tc>
      </w:tr>
    </w:tbl>
    <w:p w14:paraId="07932F0B" w14:textId="77777777" w:rsidR="009F022C" w:rsidRDefault="009F022C">
      <w:pPr>
        <w:rPr>
          <w:rFonts w:ascii="Times New Roman" w:hAnsi="Times New Roman" w:cs="Times New Roman"/>
          <w:sz w:val="28"/>
          <w:szCs w:val="28"/>
        </w:rPr>
      </w:pPr>
    </w:p>
    <w:p w14:paraId="34807F81" w14:textId="77777777" w:rsidR="00750D08" w:rsidRDefault="00750D08">
      <w:pPr>
        <w:rPr>
          <w:rFonts w:ascii="Times New Roman" w:hAnsi="Times New Roman" w:cs="Times New Roman"/>
        </w:rPr>
      </w:pPr>
      <w:r>
        <w:rPr>
          <w:rFonts w:ascii="Times New Roman" w:hAnsi="Times New Roman" w:cs="Times New Roman"/>
        </w:rPr>
        <w:br w:type="page"/>
      </w:r>
    </w:p>
    <w:p w14:paraId="40A84EC8" w14:textId="77777777" w:rsidR="00750D08" w:rsidRDefault="00750D08">
      <w:pPr>
        <w:rPr>
          <w:rFonts w:ascii="Times New Roman" w:hAnsi="Times New Roman" w:cs="Times New Roman"/>
        </w:rPr>
        <w:sectPr w:rsidR="00750D08" w:rsidSect="007D3BDC">
          <w:headerReference w:type="default" r:id="rId13"/>
          <w:footerReference w:type="default" r:id="rId14"/>
          <w:pgSz w:w="15840" w:h="12240" w:orient="landscape" w:code="5"/>
          <w:pgMar w:top="720" w:right="835" w:bottom="720" w:left="720" w:header="720" w:footer="720" w:gutter="0"/>
          <w:cols w:space="720"/>
          <w:docGrid w:linePitch="360"/>
        </w:sectPr>
      </w:pPr>
    </w:p>
    <w:p w14:paraId="13E31D1C" w14:textId="77777777" w:rsidR="00750D08" w:rsidRDefault="00750D08">
      <w:pPr>
        <w:rPr>
          <w:rFonts w:ascii="Times New Roman" w:hAnsi="Times New Roman" w:cs="Times New Roman"/>
        </w:rPr>
      </w:pPr>
    </w:p>
    <w:p w14:paraId="0AE07578" w14:textId="77777777" w:rsidR="009F022C" w:rsidRPr="001914B2" w:rsidRDefault="009F022C" w:rsidP="009F022C">
      <w:pPr>
        <w:rPr>
          <w:rFonts w:ascii="Times New Roman" w:hAnsi="Times New Roman" w:cs="Times New Roman"/>
        </w:rPr>
      </w:pPr>
    </w:p>
    <w:p w14:paraId="60073C35" w14:textId="77777777" w:rsidR="009F022C" w:rsidRDefault="009F022C" w:rsidP="00955127">
      <w:pPr>
        <w:spacing w:after="0" w:line="240" w:lineRule="auto"/>
        <w:ind w:firstLine="720"/>
        <w:jc w:val="center"/>
        <w:rPr>
          <w:rFonts w:ascii="Times New Roman" w:hAnsi="Times New Roman" w:cs="Times New Roman"/>
          <w:sz w:val="28"/>
          <w:szCs w:val="28"/>
        </w:rPr>
      </w:pPr>
    </w:p>
    <w:p w14:paraId="109D9F43" w14:textId="77777777" w:rsidR="00750D08" w:rsidRDefault="00750D08" w:rsidP="00955127">
      <w:pPr>
        <w:spacing w:after="0" w:line="240" w:lineRule="auto"/>
        <w:ind w:firstLine="720"/>
        <w:jc w:val="center"/>
        <w:rPr>
          <w:rFonts w:ascii="Times New Roman" w:hAnsi="Times New Roman" w:cs="Times New Roman"/>
          <w:sz w:val="28"/>
          <w:szCs w:val="28"/>
        </w:rPr>
      </w:pPr>
    </w:p>
    <w:p w14:paraId="09F3974C" w14:textId="77777777" w:rsidR="00750D08" w:rsidRDefault="00750D08" w:rsidP="00955127">
      <w:pPr>
        <w:spacing w:after="0" w:line="240" w:lineRule="auto"/>
        <w:ind w:firstLine="720"/>
        <w:jc w:val="center"/>
        <w:rPr>
          <w:rFonts w:ascii="Times New Roman" w:hAnsi="Times New Roman" w:cs="Times New Roman"/>
          <w:sz w:val="28"/>
          <w:szCs w:val="28"/>
        </w:rPr>
      </w:pPr>
    </w:p>
    <w:p w14:paraId="60FFFCCC" w14:textId="77777777" w:rsidR="00750D08" w:rsidRDefault="00750D08" w:rsidP="00955127">
      <w:pPr>
        <w:spacing w:after="0" w:line="240" w:lineRule="auto"/>
        <w:ind w:firstLine="720"/>
        <w:jc w:val="center"/>
        <w:rPr>
          <w:rFonts w:ascii="Times New Roman" w:hAnsi="Times New Roman" w:cs="Times New Roman"/>
          <w:sz w:val="28"/>
          <w:szCs w:val="28"/>
        </w:rPr>
      </w:pPr>
    </w:p>
    <w:p w14:paraId="5792152B" w14:textId="77777777" w:rsidR="00750D08" w:rsidRDefault="00750D08" w:rsidP="00955127">
      <w:pPr>
        <w:spacing w:after="0" w:line="240" w:lineRule="auto"/>
        <w:ind w:firstLine="720"/>
        <w:jc w:val="center"/>
        <w:rPr>
          <w:rFonts w:ascii="Times New Roman" w:hAnsi="Times New Roman" w:cs="Times New Roman"/>
          <w:sz w:val="28"/>
          <w:szCs w:val="28"/>
        </w:rPr>
      </w:pPr>
    </w:p>
    <w:p w14:paraId="1A430484" w14:textId="77777777" w:rsidR="00750D08" w:rsidRDefault="00750D08" w:rsidP="00955127">
      <w:pPr>
        <w:spacing w:after="0" w:line="240" w:lineRule="auto"/>
        <w:ind w:firstLine="720"/>
        <w:jc w:val="center"/>
        <w:rPr>
          <w:rFonts w:ascii="Times New Roman" w:hAnsi="Times New Roman" w:cs="Times New Roman"/>
          <w:sz w:val="28"/>
          <w:szCs w:val="28"/>
        </w:rPr>
      </w:pPr>
    </w:p>
    <w:p w14:paraId="1810F307" w14:textId="77777777" w:rsidR="00750D08" w:rsidRDefault="00750D08" w:rsidP="00955127">
      <w:pPr>
        <w:spacing w:after="0" w:line="240" w:lineRule="auto"/>
        <w:ind w:firstLine="720"/>
        <w:jc w:val="center"/>
        <w:rPr>
          <w:rFonts w:ascii="Times New Roman" w:hAnsi="Times New Roman" w:cs="Times New Roman"/>
          <w:sz w:val="28"/>
          <w:szCs w:val="28"/>
        </w:rPr>
      </w:pPr>
    </w:p>
    <w:p w14:paraId="5D481A6C" w14:textId="77777777" w:rsidR="00750D08" w:rsidRDefault="00750D08" w:rsidP="00955127">
      <w:pPr>
        <w:spacing w:after="0" w:line="240" w:lineRule="auto"/>
        <w:ind w:firstLine="720"/>
        <w:jc w:val="center"/>
        <w:rPr>
          <w:rFonts w:ascii="Times New Roman" w:hAnsi="Times New Roman" w:cs="Times New Roman"/>
          <w:sz w:val="28"/>
          <w:szCs w:val="28"/>
        </w:rPr>
      </w:pPr>
    </w:p>
    <w:p w14:paraId="322A9AFE" w14:textId="77777777" w:rsidR="00750D08" w:rsidRDefault="00750D08" w:rsidP="00955127">
      <w:pPr>
        <w:spacing w:after="0" w:line="240" w:lineRule="auto"/>
        <w:ind w:firstLine="720"/>
        <w:jc w:val="center"/>
        <w:rPr>
          <w:rFonts w:ascii="Times New Roman" w:hAnsi="Times New Roman" w:cs="Times New Roman"/>
          <w:sz w:val="28"/>
          <w:szCs w:val="28"/>
        </w:rPr>
      </w:pPr>
    </w:p>
    <w:p w14:paraId="2788E27C" w14:textId="77777777" w:rsidR="00750D08" w:rsidRDefault="00750D08" w:rsidP="00750D08">
      <w:pPr>
        <w:spacing w:after="0"/>
        <w:jc w:val="center"/>
        <w:rPr>
          <w:rFonts w:ascii="Times New Roman" w:hAnsi="Times New Roman" w:cs="Times New Roman"/>
          <w:sz w:val="72"/>
          <w:szCs w:val="72"/>
        </w:rPr>
      </w:pPr>
      <w:r>
        <w:rPr>
          <w:rFonts w:ascii="Times New Roman" w:hAnsi="Times New Roman" w:cs="Times New Roman"/>
          <w:sz w:val="72"/>
          <w:szCs w:val="72"/>
        </w:rPr>
        <w:t>Tool 2</w:t>
      </w:r>
    </w:p>
    <w:p w14:paraId="49656B37" w14:textId="77777777" w:rsidR="00750D08" w:rsidRDefault="00750D08" w:rsidP="00750D08">
      <w:pPr>
        <w:spacing w:after="0"/>
        <w:jc w:val="center"/>
        <w:rPr>
          <w:rFonts w:ascii="Times New Roman" w:hAnsi="Times New Roman" w:cs="Times New Roman"/>
          <w:sz w:val="72"/>
          <w:szCs w:val="72"/>
        </w:rPr>
      </w:pPr>
      <w:r>
        <w:rPr>
          <w:rFonts w:ascii="Times New Roman" w:hAnsi="Times New Roman" w:cs="Times New Roman"/>
          <w:sz w:val="72"/>
          <w:szCs w:val="72"/>
        </w:rPr>
        <w:t>Mathematical Practices</w:t>
      </w:r>
    </w:p>
    <w:p w14:paraId="52CEF159" w14:textId="77777777" w:rsidR="00750D08" w:rsidRDefault="00750D08">
      <w:pPr>
        <w:rPr>
          <w:rFonts w:ascii="Times New Roman" w:hAnsi="Times New Roman" w:cs="Times New Roman"/>
          <w:sz w:val="28"/>
          <w:szCs w:val="28"/>
        </w:rPr>
      </w:pPr>
      <w:r>
        <w:rPr>
          <w:rFonts w:ascii="Times New Roman" w:hAnsi="Times New Roman" w:cs="Times New Roman"/>
          <w:sz w:val="28"/>
          <w:szCs w:val="28"/>
        </w:rPr>
        <w:br w:type="page"/>
      </w:r>
    </w:p>
    <w:p w14:paraId="680DD166" w14:textId="77777777" w:rsidR="00750D08" w:rsidRDefault="00750D08" w:rsidP="00955127">
      <w:pPr>
        <w:spacing w:after="0" w:line="240" w:lineRule="auto"/>
        <w:ind w:firstLine="720"/>
        <w:jc w:val="center"/>
        <w:rPr>
          <w:rFonts w:ascii="Times New Roman" w:hAnsi="Times New Roman" w:cs="Times New Roman"/>
          <w:sz w:val="28"/>
          <w:szCs w:val="28"/>
        </w:rPr>
        <w:sectPr w:rsidR="00750D08" w:rsidSect="007D3BDC">
          <w:pgSz w:w="12240" w:h="15840" w:code="5"/>
          <w:pgMar w:top="720" w:right="720" w:bottom="835" w:left="720" w:header="720" w:footer="720" w:gutter="0"/>
          <w:cols w:space="720"/>
          <w:docGrid w:linePitch="360"/>
        </w:sectPr>
      </w:pPr>
    </w:p>
    <w:tbl>
      <w:tblPr>
        <w:tblStyle w:val="TableGrid"/>
        <w:tblpPr w:leftFromText="180" w:rightFromText="180" w:vertAnchor="text" w:horzAnchor="margin" w:tblpY="-100"/>
        <w:tblW w:w="14364" w:type="dxa"/>
        <w:tblLook w:val="04A0" w:firstRow="1" w:lastRow="0" w:firstColumn="1" w:lastColumn="0" w:noHBand="0" w:noVBand="1"/>
      </w:tblPr>
      <w:tblGrid>
        <w:gridCol w:w="13338"/>
        <w:gridCol w:w="1026"/>
      </w:tblGrid>
      <w:tr w:rsidR="008216E5" w14:paraId="0FFCE449" w14:textId="77777777" w:rsidTr="00B911A5">
        <w:tc>
          <w:tcPr>
            <w:tcW w:w="13338" w:type="dxa"/>
          </w:tcPr>
          <w:p w14:paraId="75272FBC" w14:textId="77777777" w:rsidR="008216E5" w:rsidRDefault="008216E5" w:rsidP="00962FEB">
            <w:pPr>
              <w:widowControl w:val="0"/>
              <w:autoSpaceDE w:val="0"/>
              <w:autoSpaceDN w:val="0"/>
              <w:adjustRightInd w:val="0"/>
              <w:jc w:val="center"/>
              <w:rPr>
                <w:rFonts w:ascii="Times New Roman" w:hAnsi="Times New Roman"/>
                <w:b/>
              </w:rPr>
            </w:pPr>
            <w:r>
              <w:rPr>
                <w:rFonts w:ascii="Times New Roman" w:hAnsi="Times New Roman"/>
                <w:b/>
              </w:rPr>
              <w:lastRenderedPageBreak/>
              <w:t>CCSS</w:t>
            </w:r>
            <w:r w:rsidR="00EF6EAA">
              <w:rPr>
                <w:rFonts w:ascii="Times New Roman" w:hAnsi="Times New Roman"/>
                <w:b/>
              </w:rPr>
              <w:t>M</w:t>
            </w:r>
            <w:r>
              <w:rPr>
                <w:rFonts w:ascii="Times New Roman" w:hAnsi="Times New Roman"/>
                <w:b/>
              </w:rPr>
              <w:t xml:space="preserve"> Mathematical Practices Analysis Tool 2</w:t>
            </w:r>
          </w:p>
        </w:tc>
        <w:tc>
          <w:tcPr>
            <w:tcW w:w="1026" w:type="dxa"/>
          </w:tcPr>
          <w:p w14:paraId="7B5F3EE5" w14:textId="77777777" w:rsidR="008216E5" w:rsidRDefault="008216E5" w:rsidP="00962FEB">
            <w:pPr>
              <w:widowControl w:val="0"/>
              <w:autoSpaceDE w:val="0"/>
              <w:autoSpaceDN w:val="0"/>
              <w:adjustRightInd w:val="0"/>
              <w:jc w:val="right"/>
              <w:rPr>
                <w:rFonts w:ascii="Times New Roman" w:hAnsi="Times New Roman"/>
                <w:b/>
              </w:rPr>
            </w:pPr>
            <w:r>
              <w:rPr>
                <w:rFonts w:ascii="Times New Roman" w:hAnsi="Times New Roman"/>
                <w:b/>
              </w:rPr>
              <w:t>Page 1</w:t>
            </w:r>
          </w:p>
        </w:tc>
      </w:tr>
      <w:tr w:rsidR="008216E5" w14:paraId="177854AC" w14:textId="77777777" w:rsidTr="00B911A5">
        <w:trPr>
          <w:trHeight w:val="1407"/>
        </w:trPr>
        <w:tc>
          <w:tcPr>
            <w:tcW w:w="14364" w:type="dxa"/>
            <w:gridSpan w:val="2"/>
          </w:tcPr>
          <w:p w14:paraId="73CE7931" w14:textId="77777777" w:rsidR="008216E5" w:rsidRPr="002C0C5E" w:rsidRDefault="008216E5" w:rsidP="00962FEB">
            <w:pPr>
              <w:rPr>
                <w:rFonts w:ascii="Times New Roman" w:hAnsi="Times New Roman"/>
              </w:rPr>
            </w:pPr>
          </w:p>
          <w:p w14:paraId="530C413D" w14:textId="77777777" w:rsidR="008216E5" w:rsidRPr="002C0C5E" w:rsidRDefault="008216E5" w:rsidP="00962FEB">
            <w:pPr>
              <w:rPr>
                <w:rFonts w:ascii="Times New Roman" w:hAnsi="Times New Roman"/>
              </w:rPr>
            </w:pPr>
            <w:r>
              <w:rPr>
                <w:rFonts w:ascii="Times New Roman" w:hAnsi="Times New Roman"/>
              </w:rPr>
              <w:t>Name of Reviewer ____________________________________</w:t>
            </w:r>
            <w:r w:rsidRPr="002C0C5E">
              <w:rPr>
                <w:rFonts w:ascii="Times New Roman" w:hAnsi="Times New Roman"/>
              </w:rPr>
              <w:t xml:space="preserve"> School/District ___</w:t>
            </w:r>
            <w:r>
              <w:rPr>
                <w:rFonts w:ascii="Times New Roman" w:hAnsi="Times New Roman"/>
              </w:rPr>
              <w:t>_____</w:t>
            </w:r>
            <w:r w:rsidRPr="002C0C5E">
              <w:rPr>
                <w:rFonts w:ascii="Times New Roman" w:hAnsi="Times New Roman"/>
              </w:rPr>
              <w:t>___</w:t>
            </w:r>
            <w:r>
              <w:rPr>
                <w:rFonts w:ascii="Times New Roman" w:hAnsi="Times New Roman"/>
              </w:rPr>
              <w:t>_____________________________Date ________</w:t>
            </w:r>
          </w:p>
          <w:p w14:paraId="182FA57E" w14:textId="77777777" w:rsidR="008216E5" w:rsidRPr="002C0C5E" w:rsidRDefault="008216E5" w:rsidP="00962FEB">
            <w:pPr>
              <w:rPr>
                <w:rFonts w:ascii="Times New Roman" w:hAnsi="Times New Roman"/>
              </w:rPr>
            </w:pPr>
          </w:p>
          <w:p w14:paraId="76EC8E90" w14:textId="77777777" w:rsidR="008216E5" w:rsidRDefault="008216E5" w:rsidP="00962FEB">
            <w:pPr>
              <w:rPr>
                <w:rFonts w:ascii="Times New Roman" w:hAnsi="Times New Roman"/>
              </w:rPr>
            </w:pPr>
            <w:r w:rsidRPr="002C0C5E">
              <w:rPr>
                <w:rFonts w:ascii="Times New Roman" w:hAnsi="Times New Roman"/>
              </w:rPr>
              <w:t xml:space="preserve">Name of Curriculum Materials </w:t>
            </w:r>
            <w:r>
              <w:rPr>
                <w:rFonts w:ascii="Times New Roman" w:hAnsi="Times New Roman"/>
              </w:rPr>
              <w:t>_____________</w:t>
            </w:r>
            <w:r w:rsidRPr="002C0C5E">
              <w:rPr>
                <w:rFonts w:ascii="Times New Roman" w:hAnsi="Times New Roman"/>
              </w:rPr>
              <w:t>___</w:t>
            </w:r>
            <w:r>
              <w:rPr>
                <w:rFonts w:ascii="Times New Roman" w:hAnsi="Times New Roman"/>
              </w:rPr>
              <w:t>_________</w:t>
            </w:r>
            <w:r w:rsidRPr="002C0C5E">
              <w:rPr>
                <w:rFonts w:ascii="Times New Roman" w:hAnsi="Times New Roman"/>
              </w:rPr>
              <w:t>______</w:t>
            </w:r>
            <w:r>
              <w:rPr>
                <w:rFonts w:ascii="Times New Roman" w:hAnsi="Times New Roman"/>
              </w:rPr>
              <w:t>_____</w:t>
            </w:r>
            <w:r w:rsidRPr="002C0C5E">
              <w:rPr>
                <w:rFonts w:ascii="Times New Roman" w:hAnsi="Times New Roman"/>
              </w:rPr>
              <w:t>________  Publication Date __________Grade Level(s) ___</w:t>
            </w:r>
            <w:r>
              <w:rPr>
                <w:rFonts w:ascii="Times New Roman" w:hAnsi="Times New Roman"/>
              </w:rPr>
              <w:t>________</w:t>
            </w:r>
          </w:p>
          <w:p w14:paraId="6C262890" w14:textId="77777777" w:rsidR="008216E5" w:rsidRDefault="008216E5" w:rsidP="00962FEB">
            <w:pPr>
              <w:rPr>
                <w:rFonts w:ascii="Times New Roman" w:hAnsi="Times New Roman"/>
              </w:rPr>
            </w:pPr>
          </w:p>
          <w:p w14:paraId="0EEF1F11" w14:textId="77777777" w:rsidR="008216E5" w:rsidRDefault="008216E5" w:rsidP="00962FEB">
            <w:pPr>
              <w:rPr>
                <w:rFonts w:ascii="Times New Roman" w:hAnsi="Times New Roman"/>
              </w:rPr>
            </w:pPr>
            <w:r>
              <w:rPr>
                <w:rFonts w:ascii="Times New Roman" w:hAnsi="Times New Roman"/>
              </w:rPr>
              <w:t>Tool 1 Domain Considered _______________________________________________________________________________________________</w:t>
            </w:r>
          </w:p>
          <w:p w14:paraId="0687814F" w14:textId="77777777" w:rsidR="008216E5" w:rsidRPr="002C0C5E" w:rsidRDefault="008216E5" w:rsidP="00962FEB">
            <w:pPr>
              <w:rPr>
                <w:rFonts w:ascii="Times New Roman" w:hAnsi="Times New Roman"/>
              </w:rPr>
            </w:pPr>
          </w:p>
        </w:tc>
      </w:tr>
      <w:tr w:rsidR="008216E5" w14:paraId="1D2C9D37" w14:textId="77777777" w:rsidTr="00B911A5">
        <w:tc>
          <w:tcPr>
            <w:tcW w:w="14364" w:type="dxa"/>
            <w:gridSpan w:val="2"/>
            <w:tcBorders>
              <w:bottom w:val="single" w:sz="4" w:space="0" w:color="auto"/>
            </w:tcBorders>
          </w:tcPr>
          <w:p w14:paraId="7E54FAF6" w14:textId="77777777" w:rsidR="008216E5" w:rsidRPr="0004053A" w:rsidRDefault="008216E5" w:rsidP="00687B2C">
            <w:pPr>
              <w:jc w:val="center"/>
              <w:rPr>
                <w:rFonts w:ascii="Times New Roman" w:hAnsi="Times New Roman"/>
                <w:b/>
                <w:bCs/>
                <w:iCs/>
              </w:rPr>
            </w:pPr>
            <w:r>
              <w:rPr>
                <w:rFonts w:ascii="Times New Roman" w:hAnsi="Times New Roman"/>
                <w:b/>
                <w:bCs/>
                <w:iCs/>
              </w:rPr>
              <w:t>Opportunities to Engage in the Standards for Mathematical Practice</w:t>
            </w:r>
            <w:r w:rsidR="00DB1952">
              <w:rPr>
                <w:rFonts w:ascii="Times New Roman" w:hAnsi="Times New Roman"/>
                <w:b/>
                <w:bCs/>
                <w:iCs/>
              </w:rPr>
              <w:t>s</w:t>
            </w:r>
            <w:r w:rsidRPr="00496876">
              <w:rPr>
                <w:rFonts w:ascii="Times New Roman" w:hAnsi="Times New Roman"/>
                <w:b/>
                <w:bCs/>
                <w:iCs/>
              </w:rPr>
              <w:t xml:space="preserve"> </w:t>
            </w:r>
            <w:r>
              <w:rPr>
                <w:rFonts w:ascii="Times New Roman" w:hAnsi="Times New Roman"/>
                <w:b/>
                <w:bCs/>
                <w:iCs/>
              </w:rPr>
              <w:br/>
              <w:t>Found Across the</w:t>
            </w:r>
            <w:r w:rsidRPr="00496876">
              <w:rPr>
                <w:rFonts w:ascii="Times New Roman" w:hAnsi="Times New Roman"/>
                <w:b/>
                <w:bCs/>
                <w:iCs/>
              </w:rPr>
              <w:t xml:space="preserve"> </w:t>
            </w:r>
            <w:r>
              <w:rPr>
                <w:rFonts w:ascii="Times New Roman" w:hAnsi="Times New Roman"/>
                <w:b/>
                <w:bCs/>
                <w:iCs/>
              </w:rPr>
              <w:t xml:space="preserve">Content Standards </w:t>
            </w:r>
          </w:p>
        </w:tc>
      </w:tr>
    </w:tbl>
    <w:tbl>
      <w:tblPr>
        <w:tblStyle w:val="TableGrid"/>
        <w:tblW w:w="14328" w:type="dxa"/>
        <w:tblLook w:val="04A0" w:firstRow="1" w:lastRow="0" w:firstColumn="1" w:lastColumn="0" w:noHBand="0" w:noVBand="1"/>
      </w:tblPr>
      <w:tblGrid>
        <w:gridCol w:w="1905"/>
        <w:gridCol w:w="6062"/>
        <w:gridCol w:w="5461"/>
        <w:gridCol w:w="900"/>
      </w:tblGrid>
      <w:tr w:rsidR="008216E5" w14:paraId="065DE5E6" w14:textId="77777777" w:rsidTr="00B911A5">
        <w:trPr>
          <w:trHeight w:val="323"/>
        </w:trPr>
        <w:tc>
          <w:tcPr>
            <w:tcW w:w="1905" w:type="dxa"/>
            <w:tcBorders>
              <w:bottom w:val="single" w:sz="4" w:space="0" w:color="auto"/>
            </w:tcBorders>
            <w:shd w:val="clear" w:color="auto" w:fill="D9D9D9"/>
          </w:tcPr>
          <w:p w14:paraId="5398058B" w14:textId="77777777" w:rsidR="008216E5" w:rsidRPr="00E37156" w:rsidRDefault="008216E5" w:rsidP="00962FEB">
            <w:pPr>
              <w:jc w:val="center"/>
              <w:rPr>
                <w:rFonts w:ascii="Times New Roman" w:hAnsi="Times New Roman"/>
                <w:b/>
                <w:bCs/>
                <w:iCs/>
                <w:sz w:val="18"/>
                <w:szCs w:val="18"/>
              </w:rPr>
            </w:pPr>
            <w:r>
              <w:rPr>
                <w:rFonts w:ascii="Times New Roman" w:hAnsi="Times New Roman"/>
                <w:b/>
                <w:bCs/>
                <w:iCs/>
                <w:sz w:val="18"/>
                <w:szCs w:val="18"/>
              </w:rPr>
              <w:t>Overarching Habits of Mind</w:t>
            </w:r>
          </w:p>
        </w:tc>
        <w:tc>
          <w:tcPr>
            <w:tcW w:w="6062" w:type="dxa"/>
            <w:shd w:val="clear" w:color="auto" w:fill="D9D9D9"/>
          </w:tcPr>
          <w:p w14:paraId="0A19990A" w14:textId="77777777" w:rsidR="008216E5" w:rsidRPr="00EF1AA8" w:rsidRDefault="008216E5" w:rsidP="00962FEB">
            <w:pPr>
              <w:widowControl w:val="0"/>
              <w:autoSpaceDE w:val="0"/>
              <w:autoSpaceDN w:val="0"/>
              <w:adjustRightInd w:val="0"/>
              <w:ind w:left="270" w:hanging="270"/>
              <w:rPr>
                <w:rFonts w:ascii="Times New Roman" w:hAnsi="Times New Roman"/>
                <w:b/>
                <w:bCs/>
                <w:iCs/>
                <w:sz w:val="20"/>
                <w:szCs w:val="20"/>
              </w:rPr>
            </w:pPr>
            <w:r>
              <w:rPr>
                <w:rFonts w:ascii="Times New Roman" w:hAnsi="Times New Roman"/>
                <w:b/>
                <w:bCs/>
                <w:iCs/>
                <w:sz w:val="20"/>
                <w:szCs w:val="20"/>
              </w:rPr>
              <w:t>1.  Make sense of problems and persevere in solving them.</w:t>
            </w:r>
          </w:p>
        </w:tc>
        <w:tc>
          <w:tcPr>
            <w:tcW w:w="6361" w:type="dxa"/>
            <w:gridSpan w:val="2"/>
            <w:shd w:val="clear" w:color="auto" w:fill="D9D9D9"/>
          </w:tcPr>
          <w:p w14:paraId="1310CB8F" w14:textId="77777777" w:rsidR="008216E5" w:rsidRPr="00EF1AA8" w:rsidRDefault="008216E5" w:rsidP="00962FEB">
            <w:pPr>
              <w:widowControl w:val="0"/>
              <w:autoSpaceDE w:val="0"/>
              <w:autoSpaceDN w:val="0"/>
              <w:adjustRightInd w:val="0"/>
              <w:rPr>
                <w:rFonts w:ascii="Times New Roman" w:hAnsi="Times New Roman"/>
                <w:b/>
                <w:bCs/>
                <w:iCs/>
                <w:sz w:val="20"/>
                <w:szCs w:val="20"/>
              </w:rPr>
            </w:pPr>
            <w:r w:rsidRPr="00A324E4">
              <w:rPr>
                <w:rFonts w:ascii="Times New Roman" w:hAnsi="Times New Roman"/>
                <w:b/>
                <w:sz w:val="20"/>
                <w:szCs w:val="20"/>
              </w:rPr>
              <w:t>6. Attend to precision.</w:t>
            </w:r>
            <w:r>
              <w:rPr>
                <w:rFonts w:ascii="Times New Roman" w:hAnsi="Times New Roman"/>
                <w:b/>
                <w:sz w:val="20"/>
                <w:szCs w:val="20"/>
              </w:rPr>
              <w:t xml:space="preserve"> </w:t>
            </w:r>
          </w:p>
        </w:tc>
      </w:tr>
      <w:tr w:rsidR="008216E5" w14:paraId="30C68035" w14:textId="77777777" w:rsidTr="00B911A5">
        <w:trPr>
          <w:cantSplit/>
          <w:trHeight w:val="1421"/>
        </w:trPr>
        <w:tc>
          <w:tcPr>
            <w:tcW w:w="1905" w:type="dxa"/>
            <w:tcBorders>
              <w:bottom w:val="single" w:sz="4" w:space="0" w:color="auto"/>
            </w:tcBorders>
            <w:shd w:val="clear" w:color="auto" w:fill="auto"/>
          </w:tcPr>
          <w:p w14:paraId="5B495DD4" w14:textId="77777777" w:rsidR="008216E5" w:rsidRDefault="008216E5" w:rsidP="00962FEB">
            <w:pPr>
              <w:jc w:val="center"/>
              <w:rPr>
                <w:sz w:val="18"/>
                <w:szCs w:val="18"/>
              </w:rPr>
            </w:pPr>
          </w:p>
          <w:p w14:paraId="28A16D7A" w14:textId="77777777" w:rsidR="008216E5" w:rsidRDefault="008216E5" w:rsidP="00962FEB">
            <w:pPr>
              <w:jc w:val="center"/>
              <w:rPr>
                <w:sz w:val="18"/>
                <w:szCs w:val="18"/>
              </w:rPr>
            </w:pPr>
          </w:p>
          <w:p w14:paraId="53F1A488" w14:textId="77777777" w:rsidR="008216E5" w:rsidRPr="00A64599" w:rsidRDefault="008216E5" w:rsidP="00962FEB">
            <w:pPr>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7841CC9F" w14:textId="77777777" w:rsidR="008216E5" w:rsidRDefault="008216E5" w:rsidP="00962FEB"/>
          <w:p w14:paraId="0F53DA17" w14:textId="77777777" w:rsidR="008216E5" w:rsidRDefault="008216E5" w:rsidP="00962FEB"/>
          <w:p w14:paraId="1EE24E3E" w14:textId="77777777" w:rsidR="008216E5" w:rsidRDefault="008216E5" w:rsidP="00962FEB"/>
          <w:p w14:paraId="6AE0689A" w14:textId="77777777" w:rsidR="008216E5" w:rsidRDefault="008216E5" w:rsidP="00962FEB"/>
          <w:p w14:paraId="3E19D21C" w14:textId="77777777" w:rsidR="008216E5" w:rsidRDefault="008216E5" w:rsidP="00962FEB"/>
          <w:p w14:paraId="7F9E40E1" w14:textId="77777777" w:rsidR="008216E5" w:rsidRDefault="008216E5" w:rsidP="00962FEB"/>
          <w:p w14:paraId="752BE73B" w14:textId="77777777" w:rsidR="008216E5" w:rsidRDefault="008216E5" w:rsidP="00962FEB"/>
          <w:p w14:paraId="3052A710" w14:textId="77777777" w:rsidR="008216E5" w:rsidRDefault="008216E5" w:rsidP="00962FEB"/>
          <w:p w14:paraId="6DDFE88D" w14:textId="77777777" w:rsidR="008216E5" w:rsidRPr="00EF1AA8" w:rsidRDefault="008216E5" w:rsidP="00962FEB"/>
        </w:tc>
        <w:tc>
          <w:tcPr>
            <w:tcW w:w="6361" w:type="dxa"/>
            <w:gridSpan w:val="2"/>
            <w:tcBorders>
              <w:bottom w:val="single" w:sz="4" w:space="0" w:color="auto"/>
            </w:tcBorders>
          </w:tcPr>
          <w:p w14:paraId="41E95DF6" w14:textId="77777777" w:rsidR="008216E5" w:rsidRDefault="008216E5" w:rsidP="00962FEB">
            <w:pPr>
              <w:jc w:val="center"/>
            </w:pPr>
          </w:p>
        </w:tc>
      </w:tr>
      <w:tr w:rsidR="008216E5" w14:paraId="69184CF7" w14:textId="77777777" w:rsidTr="00B911A5">
        <w:trPr>
          <w:trHeight w:val="404"/>
        </w:trPr>
        <w:tc>
          <w:tcPr>
            <w:tcW w:w="1905" w:type="dxa"/>
            <w:tcBorders>
              <w:bottom w:val="single" w:sz="4" w:space="0" w:color="auto"/>
            </w:tcBorders>
            <w:shd w:val="clear" w:color="auto" w:fill="CCCCCC"/>
          </w:tcPr>
          <w:p w14:paraId="4A3142ED" w14:textId="77777777" w:rsidR="008216E5" w:rsidRPr="00E37156" w:rsidRDefault="008216E5" w:rsidP="00962FEB">
            <w:pPr>
              <w:jc w:val="center"/>
              <w:rPr>
                <w:rFonts w:ascii="Times New Roman" w:hAnsi="Times New Roman"/>
                <w:b/>
                <w:bCs/>
                <w:iCs/>
                <w:sz w:val="18"/>
                <w:szCs w:val="18"/>
              </w:rPr>
            </w:pPr>
            <w:r>
              <w:rPr>
                <w:rFonts w:ascii="Times New Roman" w:hAnsi="Times New Roman"/>
                <w:b/>
                <w:bCs/>
                <w:iCs/>
                <w:sz w:val="18"/>
                <w:szCs w:val="18"/>
              </w:rPr>
              <w:t>Reasoning and Explaining</w:t>
            </w:r>
          </w:p>
        </w:tc>
        <w:tc>
          <w:tcPr>
            <w:tcW w:w="6062" w:type="dxa"/>
            <w:tcBorders>
              <w:bottom w:val="single" w:sz="4" w:space="0" w:color="auto"/>
            </w:tcBorders>
            <w:shd w:val="clear" w:color="auto" w:fill="CCCCCC"/>
          </w:tcPr>
          <w:p w14:paraId="5EE1577C" w14:textId="77777777" w:rsidR="008216E5" w:rsidRPr="00EF1AA8" w:rsidRDefault="008216E5" w:rsidP="00962FEB">
            <w:pPr>
              <w:rPr>
                <w:rFonts w:ascii="Times New Roman" w:hAnsi="Times New Roman"/>
                <w:b/>
                <w:sz w:val="20"/>
                <w:szCs w:val="20"/>
              </w:rPr>
            </w:pPr>
            <w:r>
              <w:rPr>
                <w:rFonts w:ascii="Times New Roman" w:hAnsi="Times New Roman"/>
                <w:b/>
                <w:sz w:val="20"/>
                <w:szCs w:val="20"/>
              </w:rPr>
              <w:t>2. Reason abstractly and quantitatively.</w:t>
            </w:r>
          </w:p>
        </w:tc>
        <w:tc>
          <w:tcPr>
            <w:tcW w:w="6361" w:type="dxa"/>
            <w:gridSpan w:val="2"/>
            <w:tcBorders>
              <w:bottom w:val="single" w:sz="4" w:space="0" w:color="auto"/>
              <w:right w:val="single" w:sz="4" w:space="0" w:color="auto"/>
            </w:tcBorders>
            <w:shd w:val="clear" w:color="auto" w:fill="CCCCCC"/>
          </w:tcPr>
          <w:p w14:paraId="05E624A4" w14:textId="77777777" w:rsidR="008216E5" w:rsidRPr="00A324E4" w:rsidRDefault="008216E5" w:rsidP="00962FEB">
            <w:pPr>
              <w:rPr>
                <w:rFonts w:ascii="Times New Roman" w:hAnsi="Times New Roman"/>
                <w:b/>
                <w:sz w:val="20"/>
                <w:szCs w:val="20"/>
              </w:rPr>
            </w:pPr>
            <w:r>
              <w:rPr>
                <w:rFonts w:ascii="Times New Roman" w:hAnsi="Times New Roman"/>
                <w:b/>
                <w:bCs/>
                <w:iCs/>
                <w:sz w:val="20"/>
                <w:szCs w:val="20"/>
              </w:rPr>
              <w:t>3. Construct viable arguments and critique the reasoning of others.</w:t>
            </w:r>
          </w:p>
        </w:tc>
      </w:tr>
      <w:tr w:rsidR="008216E5" w14:paraId="48C1D7E5" w14:textId="77777777" w:rsidTr="00B911A5">
        <w:trPr>
          <w:cantSplit/>
          <w:trHeight w:val="1548"/>
        </w:trPr>
        <w:tc>
          <w:tcPr>
            <w:tcW w:w="1905" w:type="dxa"/>
            <w:tcBorders>
              <w:bottom w:val="single" w:sz="4" w:space="0" w:color="auto"/>
            </w:tcBorders>
            <w:shd w:val="clear" w:color="auto" w:fill="auto"/>
          </w:tcPr>
          <w:p w14:paraId="644D9212" w14:textId="77777777" w:rsidR="008216E5" w:rsidRDefault="008216E5" w:rsidP="00962FEB">
            <w:pPr>
              <w:jc w:val="center"/>
              <w:rPr>
                <w:sz w:val="18"/>
                <w:szCs w:val="18"/>
              </w:rPr>
            </w:pPr>
          </w:p>
          <w:p w14:paraId="0EE99D6D" w14:textId="77777777" w:rsidR="008216E5" w:rsidRDefault="008216E5" w:rsidP="00962FEB">
            <w:pPr>
              <w:jc w:val="center"/>
              <w:rPr>
                <w:sz w:val="18"/>
                <w:szCs w:val="18"/>
              </w:rPr>
            </w:pPr>
          </w:p>
          <w:p w14:paraId="33490CC1" w14:textId="77777777" w:rsidR="008216E5" w:rsidRPr="00A64599" w:rsidRDefault="008216E5" w:rsidP="00962FEB">
            <w:pPr>
              <w:jc w:val="center"/>
              <w:rPr>
                <w:rFonts w:ascii="Times New Roman" w:hAnsi="Times New Roman" w:cs="Times New Roman"/>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shd w:val="clear" w:color="auto" w:fill="auto"/>
          </w:tcPr>
          <w:p w14:paraId="147B1DC2" w14:textId="77777777" w:rsidR="008216E5" w:rsidRPr="00EF1AA8" w:rsidRDefault="008216E5" w:rsidP="00962FEB"/>
          <w:p w14:paraId="5231668E" w14:textId="77777777" w:rsidR="008216E5" w:rsidRPr="00EF1AA8" w:rsidRDefault="008216E5" w:rsidP="00962FEB"/>
          <w:p w14:paraId="4C382F93" w14:textId="77777777" w:rsidR="008216E5" w:rsidRPr="00EF1AA8" w:rsidRDefault="008216E5" w:rsidP="00962FEB"/>
          <w:p w14:paraId="2285FA03" w14:textId="77777777" w:rsidR="008216E5" w:rsidRPr="00EF1AA8" w:rsidRDefault="008216E5" w:rsidP="00962FEB"/>
          <w:p w14:paraId="08D5163E" w14:textId="77777777" w:rsidR="008216E5" w:rsidRDefault="008216E5" w:rsidP="00962FEB"/>
          <w:p w14:paraId="71C2F122" w14:textId="77777777" w:rsidR="008216E5" w:rsidRDefault="008216E5" w:rsidP="00962FEB"/>
          <w:p w14:paraId="5EA9906C" w14:textId="77777777" w:rsidR="008216E5" w:rsidRDefault="008216E5" w:rsidP="00962FEB"/>
          <w:p w14:paraId="2A166ECE" w14:textId="77777777" w:rsidR="008216E5" w:rsidRDefault="008216E5" w:rsidP="00962FEB"/>
          <w:p w14:paraId="39A59A12" w14:textId="77777777" w:rsidR="008216E5" w:rsidRDefault="008216E5" w:rsidP="00962FEB"/>
          <w:p w14:paraId="21147816" w14:textId="77777777" w:rsidR="008216E5" w:rsidRDefault="008216E5" w:rsidP="00962FEB"/>
          <w:p w14:paraId="294FABC6" w14:textId="77777777" w:rsidR="008216E5" w:rsidRDefault="008216E5" w:rsidP="00962FEB"/>
          <w:p w14:paraId="707DA537" w14:textId="77777777" w:rsidR="002A10F2" w:rsidRPr="00EF1AA8" w:rsidRDefault="002A10F2" w:rsidP="00962FEB"/>
        </w:tc>
        <w:tc>
          <w:tcPr>
            <w:tcW w:w="6361" w:type="dxa"/>
            <w:gridSpan w:val="2"/>
            <w:tcBorders>
              <w:bottom w:val="single" w:sz="4" w:space="0" w:color="auto"/>
              <w:right w:val="single" w:sz="4" w:space="0" w:color="auto"/>
            </w:tcBorders>
            <w:shd w:val="clear" w:color="auto" w:fill="auto"/>
          </w:tcPr>
          <w:p w14:paraId="1F382A77" w14:textId="77777777" w:rsidR="008216E5" w:rsidRPr="00A324E4" w:rsidRDefault="008216E5" w:rsidP="00962FEB">
            <w:pPr>
              <w:rPr>
                <w:rFonts w:ascii="Times New Roman" w:hAnsi="Times New Roman"/>
                <w:b/>
                <w:sz w:val="20"/>
                <w:szCs w:val="20"/>
              </w:rPr>
            </w:pPr>
          </w:p>
        </w:tc>
      </w:tr>
      <w:tr w:rsidR="002A10F2" w14:paraId="7BF9BCD2" w14:textId="77777777" w:rsidTr="00B911A5">
        <w:trPr>
          <w:cantSplit/>
          <w:trHeight w:val="278"/>
        </w:trPr>
        <w:tc>
          <w:tcPr>
            <w:tcW w:w="13428" w:type="dxa"/>
            <w:gridSpan w:val="3"/>
            <w:tcBorders>
              <w:right w:val="single" w:sz="4" w:space="0" w:color="auto"/>
            </w:tcBorders>
            <w:shd w:val="clear" w:color="auto" w:fill="auto"/>
          </w:tcPr>
          <w:p w14:paraId="4F843CAA" w14:textId="77777777" w:rsidR="002A10F2" w:rsidRDefault="002A10F2" w:rsidP="002A10F2">
            <w:pPr>
              <w:jc w:val="center"/>
              <w:rPr>
                <w:rFonts w:ascii="Times New Roman" w:hAnsi="Times New Roman"/>
                <w:b/>
                <w:bCs/>
                <w:iCs/>
                <w:sz w:val="20"/>
                <w:szCs w:val="20"/>
              </w:rPr>
            </w:pPr>
            <w:r>
              <w:rPr>
                <w:rFonts w:ascii="Times New Roman" w:hAnsi="Times New Roman"/>
                <w:b/>
              </w:rPr>
              <w:lastRenderedPageBreak/>
              <w:t xml:space="preserve">CCSSM Mathematical Practices Analysis Tool 2                      </w:t>
            </w:r>
          </w:p>
        </w:tc>
        <w:tc>
          <w:tcPr>
            <w:tcW w:w="900" w:type="dxa"/>
            <w:tcBorders>
              <w:right w:val="single" w:sz="4" w:space="0" w:color="auto"/>
            </w:tcBorders>
            <w:shd w:val="clear" w:color="auto" w:fill="auto"/>
          </w:tcPr>
          <w:p w14:paraId="1F1822BF" w14:textId="77777777" w:rsidR="002A10F2" w:rsidRDefault="002A10F2" w:rsidP="002A10F2">
            <w:pPr>
              <w:jc w:val="center"/>
              <w:rPr>
                <w:rFonts w:ascii="Times New Roman" w:hAnsi="Times New Roman"/>
                <w:b/>
                <w:bCs/>
                <w:iCs/>
                <w:sz w:val="20"/>
                <w:szCs w:val="20"/>
              </w:rPr>
            </w:pPr>
            <w:r>
              <w:rPr>
                <w:rFonts w:ascii="Times New Roman" w:hAnsi="Times New Roman"/>
                <w:b/>
              </w:rPr>
              <w:t>Page 2</w:t>
            </w:r>
          </w:p>
        </w:tc>
      </w:tr>
      <w:tr w:rsidR="008216E5" w14:paraId="7FF0F59B" w14:textId="77777777" w:rsidTr="00B911A5">
        <w:trPr>
          <w:cantSplit/>
          <w:trHeight w:val="278"/>
        </w:trPr>
        <w:tc>
          <w:tcPr>
            <w:tcW w:w="1905" w:type="dxa"/>
            <w:shd w:val="clear" w:color="auto" w:fill="CCCCCC"/>
          </w:tcPr>
          <w:p w14:paraId="36CDB069"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b/>
                <w:sz w:val="18"/>
                <w:szCs w:val="18"/>
              </w:rPr>
              <w:t>Modeling and Using Tools</w:t>
            </w:r>
          </w:p>
        </w:tc>
        <w:tc>
          <w:tcPr>
            <w:tcW w:w="6062" w:type="dxa"/>
            <w:shd w:val="clear" w:color="auto" w:fill="CCCCCC"/>
          </w:tcPr>
          <w:p w14:paraId="0BF58A2F" w14:textId="77777777" w:rsidR="008216E5" w:rsidRPr="00EF1AA8" w:rsidRDefault="008216E5" w:rsidP="00962FEB">
            <w:r>
              <w:rPr>
                <w:rFonts w:ascii="Times New Roman" w:hAnsi="Times New Roman"/>
                <w:b/>
                <w:sz w:val="20"/>
                <w:szCs w:val="20"/>
              </w:rPr>
              <w:t>4. Model with mathematics.</w:t>
            </w:r>
          </w:p>
        </w:tc>
        <w:tc>
          <w:tcPr>
            <w:tcW w:w="6361" w:type="dxa"/>
            <w:gridSpan w:val="2"/>
            <w:tcBorders>
              <w:right w:val="single" w:sz="4" w:space="0" w:color="auto"/>
            </w:tcBorders>
            <w:shd w:val="clear" w:color="auto" w:fill="CCCCCC"/>
          </w:tcPr>
          <w:p w14:paraId="65C2DEF9" w14:textId="77777777" w:rsidR="008216E5" w:rsidRPr="00A324E4" w:rsidRDefault="008216E5" w:rsidP="00962FEB">
            <w:pPr>
              <w:rPr>
                <w:rFonts w:ascii="Times New Roman" w:hAnsi="Times New Roman"/>
                <w:b/>
                <w:sz w:val="20"/>
                <w:szCs w:val="20"/>
              </w:rPr>
            </w:pPr>
            <w:r>
              <w:rPr>
                <w:rFonts w:ascii="Times New Roman" w:hAnsi="Times New Roman"/>
                <w:b/>
                <w:bCs/>
                <w:iCs/>
                <w:sz w:val="20"/>
                <w:szCs w:val="20"/>
              </w:rPr>
              <w:t>5. Use appropriate tools strategically.</w:t>
            </w:r>
          </w:p>
        </w:tc>
      </w:tr>
      <w:tr w:rsidR="008216E5" w14:paraId="76BD9EC0" w14:textId="77777777" w:rsidTr="00B911A5">
        <w:trPr>
          <w:cantSplit/>
          <w:trHeight w:val="1548"/>
        </w:trPr>
        <w:tc>
          <w:tcPr>
            <w:tcW w:w="1905" w:type="dxa"/>
            <w:tcBorders>
              <w:bottom w:val="single" w:sz="4" w:space="0" w:color="auto"/>
            </w:tcBorders>
          </w:tcPr>
          <w:p w14:paraId="5A0B44E0" w14:textId="77777777" w:rsidR="008216E5" w:rsidRDefault="008216E5" w:rsidP="00962FEB">
            <w:pPr>
              <w:jc w:val="center"/>
              <w:rPr>
                <w:sz w:val="18"/>
                <w:szCs w:val="18"/>
              </w:rPr>
            </w:pPr>
          </w:p>
          <w:p w14:paraId="7D5E3218" w14:textId="77777777" w:rsidR="008216E5" w:rsidRDefault="008216E5" w:rsidP="00962FEB">
            <w:pPr>
              <w:jc w:val="center"/>
              <w:rPr>
                <w:sz w:val="18"/>
                <w:szCs w:val="18"/>
              </w:rPr>
            </w:pPr>
          </w:p>
          <w:p w14:paraId="21B4B210"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2C1FE6A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EE0828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65FBC05E"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60FBBC1"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4A29A4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D05745B"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54D8361"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9B5DC2F"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0CCB68A"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883A03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3CA5BD16"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3D53D8CC"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54B0E1D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0D5369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E9B58BB" w14:textId="77777777" w:rsidR="008216E5" w:rsidRPr="00EF1AA8" w:rsidRDefault="008216E5" w:rsidP="00962FEB"/>
        </w:tc>
        <w:tc>
          <w:tcPr>
            <w:tcW w:w="6361" w:type="dxa"/>
            <w:gridSpan w:val="2"/>
            <w:tcBorders>
              <w:bottom w:val="single" w:sz="4" w:space="0" w:color="auto"/>
              <w:right w:val="single" w:sz="4" w:space="0" w:color="auto"/>
            </w:tcBorders>
          </w:tcPr>
          <w:p w14:paraId="18A7C1AC" w14:textId="77777777" w:rsidR="008216E5" w:rsidRPr="00A324E4" w:rsidRDefault="008216E5" w:rsidP="00962FEB">
            <w:pPr>
              <w:rPr>
                <w:rFonts w:ascii="Times New Roman" w:hAnsi="Times New Roman"/>
                <w:b/>
                <w:sz w:val="20"/>
                <w:szCs w:val="20"/>
              </w:rPr>
            </w:pPr>
          </w:p>
        </w:tc>
      </w:tr>
      <w:tr w:rsidR="008216E5" w14:paraId="507DD9B1" w14:textId="77777777" w:rsidTr="00B911A5">
        <w:trPr>
          <w:cantSplit/>
          <w:trHeight w:val="233"/>
        </w:trPr>
        <w:tc>
          <w:tcPr>
            <w:tcW w:w="1905" w:type="dxa"/>
            <w:shd w:val="clear" w:color="auto" w:fill="CCCCCC"/>
          </w:tcPr>
          <w:p w14:paraId="63801F96"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b/>
                <w:sz w:val="18"/>
                <w:szCs w:val="18"/>
              </w:rPr>
              <w:t>Seeing Structure and Generalizing</w:t>
            </w:r>
          </w:p>
        </w:tc>
        <w:tc>
          <w:tcPr>
            <w:tcW w:w="6062" w:type="dxa"/>
            <w:shd w:val="clear" w:color="auto" w:fill="CCCCCC"/>
          </w:tcPr>
          <w:p w14:paraId="4548B6CD" w14:textId="77777777" w:rsidR="008216E5" w:rsidRPr="00EF1AA8" w:rsidRDefault="008216E5" w:rsidP="00962FEB">
            <w:r>
              <w:rPr>
                <w:rFonts w:ascii="Times New Roman" w:hAnsi="Times New Roman"/>
                <w:b/>
                <w:bCs/>
                <w:iCs/>
                <w:sz w:val="20"/>
                <w:szCs w:val="20"/>
              </w:rPr>
              <w:t>7. Look for and make use of structure.</w:t>
            </w:r>
          </w:p>
        </w:tc>
        <w:tc>
          <w:tcPr>
            <w:tcW w:w="6361" w:type="dxa"/>
            <w:gridSpan w:val="2"/>
            <w:tcBorders>
              <w:right w:val="single" w:sz="4" w:space="0" w:color="auto"/>
            </w:tcBorders>
            <w:shd w:val="clear" w:color="auto" w:fill="CCCCCC"/>
          </w:tcPr>
          <w:p w14:paraId="1199B33D" w14:textId="77777777" w:rsidR="008216E5" w:rsidRPr="00A324E4" w:rsidRDefault="008216E5" w:rsidP="00962FEB">
            <w:pPr>
              <w:rPr>
                <w:rFonts w:ascii="Times New Roman" w:hAnsi="Times New Roman"/>
                <w:b/>
                <w:sz w:val="20"/>
                <w:szCs w:val="20"/>
              </w:rPr>
            </w:pPr>
            <w:r>
              <w:rPr>
                <w:rFonts w:ascii="Times New Roman" w:hAnsi="Times New Roman"/>
                <w:b/>
                <w:sz w:val="20"/>
                <w:szCs w:val="20"/>
              </w:rPr>
              <w:t>8. Look for and express regularity in repeated reasoning.</w:t>
            </w:r>
          </w:p>
        </w:tc>
      </w:tr>
      <w:tr w:rsidR="008216E5" w14:paraId="78006745" w14:textId="77777777" w:rsidTr="00B911A5">
        <w:trPr>
          <w:cantSplit/>
          <w:trHeight w:val="1548"/>
        </w:trPr>
        <w:tc>
          <w:tcPr>
            <w:tcW w:w="1905" w:type="dxa"/>
            <w:tcBorders>
              <w:bottom w:val="single" w:sz="4" w:space="0" w:color="auto"/>
            </w:tcBorders>
          </w:tcPr>
          <w:p w14:paraId="07152D6D" w14:textId="77777777" w:rsidR="008216E5" w:rsidRDefault="008216E5" w:rsidP="00962FEB">
            <w:pPr>
              <w:jc w:val="center"/>
              <w:rPr>
                <w:sz w:val="18"/>
                <w:szCs w:val="18"/>
              </w:rPr>
            </w:pPr>
          </w:p>
          <w:p w14:paraId="527C6512" w14:textId="77777777" w:rsidR="008216E5" w:rsidRDefault="008216E5" w:rsidP="00962FEB">
            <w:pPr>
              <w:jc w:val="center"/>
              <w:rPr>
                <w:sz w:val="18"/>
                <w:szCs w:val="18"/>
              </w:rPr>
            </w:pPr>
          </w:p>
          <w:p w14:paraId="093E3F68"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3413206B"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CCF861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057ABF9"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E6D28DA"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1CC5124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F5B1AE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7523624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697E72F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330D7607"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675AD88"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B8EFCB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781EF2C"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1EC113AC"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701C792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F610545"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1813E6C9"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E8961C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778979D"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385D1BBB"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66FDA987"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C5D7CA8" w14:textId="77777777" w:rsidR="008216E5" w:rsidRPr="00EF1AA8" w:rsidRDefault="008216E5" w:rsidP="00962FEB"/>
        </w:tc>
        <w:tc>
          <w:tcPr>
            <w:tcW w:w="6361" w:type="dxa"/>
            <w:gridSpan w:val="2"/>
            <w:tcBorders>
              <w:bottom w:val="single" w:sz="4" w:space="0" w:color="auto"/>
              <w:right w:val="single" w:sz="4" w:space="0" w:color="auto"/>
            </w:tcBorders>
          </w:tcPr>
          <w:p w14:paraId="1983FFFE" w14:textId="77777777" w:rsidR="008216E5" w:rsidRPr="00A324E4" w:rsidRDefault="008216E5" w:rsidP="00962FEB">
            <w:pPr>
              <w:rPr>
                <w:rFonts w:ascii="Times New Roman" w:hAnsi="Times New Roman"/>
                <w:b/>
                <w:sz w:val="20"/>
                <w:szCs w:val="20"/>
              </w:rPr>
            </w:pPr>
          </w:p>
        </w:tc>
      </w:tr>
    </w:tbl>
    <w:p w14:paraId="4286C484" w14:textId="77777777" w:rsidR="008216E5" w:rsidRDefault="008216E5" w:rsidP="008216E5">
      <w:pPr>
        <w:keepNext/>
        <w:keepLines/>
        <w:tabs>
          <w:tab w:val="left" w:pos="10273"/>
          <w:tab w:val="left" w:pos="10516"/>
        </w:tabs>
        <w:rPr>
          <w:rFonts w:ascii="Times New Roman" w:hAnsi="Times New Roman"/>
          <w:b/>
          <w:bCs/>
          <w:iCs/>
          <w:sz w:val="20"/>
          <w:szCs w:val="20"/>
        </w:rPr>
      </w:pPr>
    </w:p>
    <w:tbl>
      <w:tblPr>
        <w:tblStyle w:val="TableGrid"/>
        <w:tblW w:w="14400" w:type="dxa"/>
        <w:tblLook w:val="04A0" w:firstRow="1" w:lastRow="0" w:firstColumn="1" w:lastColumn="0" w:noHBand="0" w:noVBand="1"/>
      </w:tblPr>
      <w:tblGrid>
        <w:gridCol w:w="8748"/>
        <w:gridCol w:w="4410"/>
        <w:gridCol w:w="1242"/>
      </w:tblGrid>
      <w:tr w:rsidR="002A10F2" w:rsidRPr="00E03F03" w14:paraId="16ABBEED" w14:textId="77777777" w:rsidTr="002A10F2">
        <w:trPr>
          <w:trHeight w:val="323"/>
        </w:trPr>
        <w:tc>
          <w:tcPr>
            <w:tcW w:w="13158" w:type="dxa"/>
            <w:gridSpan w:val="2"/>
          </w:tcPr>
          <w:p w14:paraId="472DDEEF" w14:textId="77777777" w:rsidR="002A10F2" w:rsidRPr="002A10F2" w:rsidRDefault="002A10F2" w:rsidP="002A10F2">
            <w:pPr>
              <w:tabs>
                <w:tab w:val="left" w:pos="1240"/>
              </w:tabs>
              <w:jc w:val="center"/>
              <w:rPr>
                <w:rFonts w:ascii="Times New Roman" w:hAnsi="Times New Roman"/>
                <w:b/>
              </w:rPr>
            </w:pPr>
            <w:r>
              <w:rPr>
                <w:rFonts w:ascii="Times New Roman" w:hAnsi="Times New Roman"/>
                <w:b/>
                <w:bCs/>
                <w:iCs/>
                <w:sz w:val="20"/>
                <w:szCs w:val="20"/>
              </w:rPr>
              <w:br w:type="page"/>
            </w:r>
            <w:r w:rsidRPr="002A10F2">
              <w:rPr>
                <w:rFonts w:ascii="Times New Roman" w:hAnsi="Times New Roman"/>
                <w:b/>
                <w:bCs/>
                <w:iCs/>
              </w:rPr>
              <w:t>Synthesis of Standards for Mathematical Practice</w:t>
            </w:r>
          </w:p>
        </w:tc>
        <w:tc>
          <w:tcPr>
            <w:tcW w:w="1242" w:type="dxa"/>
          </w:tcPr>
          <w:p w14:paraId="45CE4EA4" w14:textId="77777777" w:rsidR="002A10F2" w:rsidRPr="002A10F2" w:rsidRDefault="002A10F2" w:rsidP="002A10F2">
            <w:pPr>
              <w:tabs>
                <w:tab w:val="left" w:pos="1240"/>
              </w:tabs>
              <w:jc w:val="center"/>
              <w:rPr>
                <w:rFonts w:ascii="Times New Roman" w:hAnsi="Times New Roman"/>
                <w:b/>
              </w:rPr>
            </w:pPr>
            <w:r>
              <w:rPr>
                <w:rFonts w:ascii="Times New Roman" w:hAnsi="Times New Roman"/>
                <w:b/>
              </w:rPr>
              <w:t>Page 3</w:t>
            </w:r>
          </w:p>
        </w:tc>
      </w:tr>
      <w:tr w:rsidR="008216E5" w:rsidRPr="00E03F03" w14:paraId="7D4B2971" w14:textId="77777777" w:rsidTr="00962FEB">
        <w:trPr>
          <w:trHeight w:val="323"/>
        </w:trPr>
        <w:tc>
          <w:tcPr>
            <w:tcW w:w="14400" w:type="dxa"/>
            <w:gridSpan w:val="3"/>
            <w:vMerge w:val="restart"/>
          </w:tcPr>
          <w:p w14:paraId="55C8394D" w14:textId="77777777" w:rsidR="008216E5" w:rsidRPr="00E03F03" w:rsidRDefault="008216E5" w:rsidP="00962FEB">
            <w:pPr>
              <w:tabs>
                <w:tab w:val="left" w:pos="1240"/>
              </w:tabs>
              <w:rPr>
                <w:rFonts w:ascii="Times New Roman" w:hAnsi="Times New Roman"/>
                <w:b/>
                <w:sz w:val="20"/>
                <w:szCs w:val="20"/>
              </w:rPr>
            </w:pPr>
            <w:r>
              <w:rPr>
                <w:rFonts w:ascii="Times New Roman" w:hAnsi="Times New Roman"/>
                <w:b/>
                <w:sz w:val="20"/>
                <w:szCs w:val="20"/>
              </w:rPr>
              <w:t xml:space="preserve">(Mathematical Practices </w:t>
            </w:r>
            <w:r w:rsidRPr="00857008">
              <w:rPr>
                <w:rFonts w:ascii="Times New Roman" w:hAnsi="Times New Roman"/>
                <w:b/>
                <w:sz w:val="20"/>
                <w:szCs w:val="20"/>
              </w:rPr>
              <w:sym w:font="Wingdings" w:char="F0E0"/>
            </w:r>
            <w:r>
              <w:rPr>
                <w:rFonts w:ascii="Times New Roman" w:hAnsi="Times New Roman"/>
                <w:b/>
                <w:sz w:val="20"/>
                <w:szCs w:val="20"/>
              </w:rPr>
              <w:t xml:space="preserve"> Content) </w:t>
            </w:r>
            <w:r w:rsidRPr="00E03F03">
              <w:rPr>
                <w:rFonts w:ascii="Times New Roman" w:hAnsi="Times New Roman"/>
                <w:b/>
                <w:sz w:val="20"/>
                <w:szCs w:val="20"/>
              </w:rPr>
              <w:t xml:space="preserve">To what extent do the materials demand that students engage in </w:t>
            </w:r>
            <w:r>
              <w:rPr>
                <w:rFonts w:ascii="Times New Roman" w:hAnsi="Times New Roman"/>
                <w:b/>
                <w:sz w:val="20"/>
                <w:szCs w:val="20"/>
              </w:rPr>
              <w:t xml:space="preserve">the Standards for </w:t>
            </w:r>
            <w:r w:rsidRPr="00E03F03">
              <w:rPr>
                <w:rFonts w:ascii="Times New Roman" w:hAnsi="Times New Roman"/>
                <w:b/>
                <w:sz w:val="20"/>
                <w:szCs w:val="20"/>
              </w:rPr>
              <w:t xml:space="preserve">Mathematical Practice as the primary vehicle for learning </w:t>
            </w:r>
            <w:r>
              <w:rPr>
                <w:rFonts w:ascii="Times New Roman" w:hAnsi="Times New Roman"/>
                <w:b/>
                <w:sz w:val="20"/>
                <w:szCs w:val="20"/>
              </w:rPr>
              <w:t>the</w:t>
            </w:r>
            <w:r w:rsidRPr="00E03F03">
              <w:rPr>
                <w:rFonts w:ascii="Times New Roman" w:hAnsi="Times New Roman"/>
                <w:b/>
                <w:sz w:val="20"/>
                <w:szCs w:val="20"/>
              </w:rPr>
              <w:t xml:space="preserve"> Content</w:t>
            </w:r>
            <w:r>
              <w:rPr>
                <w:rFonts w:ascii="Times New Roman" w:hAnsi="Times New Roman"/>
                <w:b/>
                <w:sz w:val="20"/>
                <w:szCs w:val="20"/>
              </w:rPr>
              <w:t xml:space="preserve"> Standards</w:t>
            </w:r>
            <w:r w:rsidRPr="00E03F03">
              <w:rPr>
                <w:rFonts w:ascii="Times New Roman" w:hAnsi="Times New Roman"/>
                <w:b/>
                <w:sz w:val="20"/>
                <w:szCs w:val="20"/>
              </w:rPr>
              <w:t>?</w:t>
            </w:r>
          </w:p>
        </w:tc>
      </w:tr>
      <w:tr w:rsidR="008216E5" w:rsidRPr="00E03F03" w14:paraId="5B5C6BEA" w14:textId="77777777" w:rsidTr="00F16E93">
        <w:trPr>
          <w:cantSplit/>
          <w:trHeight w:val="1133"/>
        </w:trPr>
        <w:tc>
          <w:tcPr>
            <w:tcW w:w="14400" w:type="dxa"/>
            <w:gridSpan w:val="3"/>
            <w:vMerge/>
            <w:tcBorders>
              <w:bottom w:val="single" w:sz="4" w:space="0" w:color="auto"/>
            </w:tcBorders>
          </w:tcPr>
          <w:p w14:paraId="4781D886" w14:textId="77777777" w:rsidR="008216E5" w:rsidRPr="00E03F03" w:rsidRDefault="008216E5" w:rsidP="00962FEB">
            <w:pPr>
              <w:rPr>
                <w:sz w:val="20"/>
                <w:szCs w:val="20"/>
              </w:rPr>
            </w:pPr>
          </w:p>
        </w:tc>
      </w:tr>
      <w:tr w:rsidR="008216E5" w:rsidRPr="00E03F03" w14:paraId="631A046D" w14:textId="77777777" w:rsidTr="00962FEB">
        <w:trPr>
          <w:trHeight w:val="404"/>
        </w:trPr>
        <w:tc>
          <w:tcPr>
            <w:tcW w:w="14400" w:type="dxa"/>
            <w:gridSpan w:val="3"/>
            <w:vMerge w:val="restart"/>
            <w:tcBorders>
              <w:left w:val="single" w:sz="4" w:space="0" w:color="auto"/>
            </w:tcBorders>
          </w:tcPr>
          <w:p w14:paraId="03A4C4AE" w14:textId="77777777" w:rsidR="008216E5" w:rsidRPr="00E03F03" w:rsidRDefault="008216E5" w:rsidP="00962FEB">
            <w:pPr>
              <w:rPr>
                <w:rFonts w:ascii="Times New Roman" w:hAnsi="Times New Roman"/>
                <w:b/>
                <w:sz w:val="20"/>
                <w:szCs w:val="20"/>
              </w:rPr>
            </w:pPr>
            <w:r>
              <w:rPr>
                <w:rFonts w:ascii="Times New Roman" w:hAnsi="Times New Roman"/>
                <w:b/>
                <w:sz w:val="20"/>
                <w:szCs w:val="20"/>
              </w:rPr>
              <w:t xml:space="preserve">(Content </w:t>
            </w:r>
            <w:r w:rsidRPr="00857008">
              <w:rPr>
                <w:rFonts w:ascii="Times New Roman" w:hAnsi="Times New Roman"/>
                <w:b/>
                <w:sz w:val="20"/>
                <w:szCs w:val="20"/>
              </w:rPr>
              <w:sym w:font="Wingdings" w:char="F0E0"/>
            </w:r>
            <w:r>
              <w:rPr>
                <w:rFonts w:ascii="Times New Roman" w:hAnsi="Times New Roman"/>
                <w:b/>
                <w:sz w:val="20"/>
                <w:szCs w:val="20"/>
              </w:rPr>
              <w:t xml:space="preserve"> Mathematical Practices) To what extent do the materials provide</w:t>
            </w:r>
            <w:r w:rsidRPr="00E03F03">
              <w:rPr>
                <w:rFonts w:ascii="Times New Roman" w:hAnsi="Times New Roman"/>
                <w:b/>
                <w:sz w:val="20"/>
                <w:szCs w:val="20"/>
              </w:rPr>
              <w:t xml:space="preserve"> opportunities </w:t>
            </w:r>
            <w:r>
              <w:rPr>
                <w:rFonts w:ascii="Times New Roman" w:hAnsi="Times New Roman"/>
                <w:b/>
                <w:sz w:val="20"/>
                <w:szCs w:val="20"/>
              </w:rPr>
              <w:t>for</w:t>
            </w:r>
            <w:r w:rsidRPr="00E03F03">
              <w:rPr>
                <w:rFonts w:ascii="Times New Roman" w:hAnsi="Times New Roman"/>
                <w:b/>
                <w:sz w:val="20"/>
                <w:szCs w:val="20"/>
              </w:rPr>
              <w:t xml:space="preserve"> students to develop </w:t>
            </w:r>
            <w:r>
              <w:rPr>
                <w:rFonts w:ascii="Times New Roman" w:hAnsi="Times New Roman"/>
                <w:b/>
                <w:sz w:val="20"/>
                <w:szCs w:val="20"/>
              </w:rPr>
              <w:t>the Standards for Mathematical P</w:t>
            </w:r>
            <w:r w:rsidRPr="00E03F03">
              <w:rPr>
                <w:rFonts w:ascii="Times New Roman" w:hAnsi="Times New Roman"/>
                <w:b/>
                <w:sz w:val="20"/>
                <w:szCs w:val="20"/>
              </w:rPr>
              <w:t>ractice as “habits of mind”</w:t>
            </w:r>
            <w:r>
              <w:rPr>
                <w:rFonts w:ascii="Times New Roman" w:hAnsi="Times New Roman"/>
                <w:b/>
                <w:sz w:val="20"/>
                <w:szCs w:val="20"/>
              </w:rPr>
              <w:t xml:space="preserve"> </w:t>
            </w:r>
            <w:r w:rsidRPr="00B47155">
              <w:rPr>
                <w:rFonts w:ascii="Times New Roman" w:hAnsi="Times New Roman"/>
                <w:b/>
                <w:sz w:val="20"/>
                <w:szCs w:val="20"/>
              </w:rPr>
              <w:t>(ways of thinking about math</w:t>
            </w:r>
            <w:r w:rsidRPr="004B3B75">
              <w:rPr>
                <w:rFonts w:ascii="Times New Roman" w:hAnsi="Times New Roman"/>
                <w:b/>
                <w:sz w:val="20"/>
                <w:szCs w:val="20"/>
              </w:rPr>
              <w:t>ematics that are rich, challenging, and useful)</w:t>
            </w:r>
            <w:r w:rsidRPr="00E03F03">
              <w:rPr>
                <w:rFonts w:ascii="Times New Roman" w:hAnsi="Times New Roman"/>
                <w:b/>
                <w:sz w:val="20"/>
                <w:szCs w:val="20"/>
              </w:rPr>
              <w:t xml:space="preserve"> </w:t>
            </w:r>
            <w:r>
              <w:rPr>
                <w:rFonts w:ascii="Times New Roman" w:hAnsi="Times New Roman"/>
                <w:b/>
                <w:sz w:val="20"/>
                <w:szCs w:val="20"/>
              </w:rPr>
              <w:t>throughout the development of the Content Standards</w:t>
            </w:r>
            <w:r w:rsidRPr="00E03F03">
              <w:rPr>
                <w:rFonts w:ascii="Times New Roman" w:hAnsi="Times New Roman"/>
                <w:b/>
                <w:sz w:val="20"/>
                <w:szCs w:val="20"/>
              </w:rPr>
              <w:t>?</w:t>
            </w:r>
          </w:p>
        </w:tc>
      </w:tr>
      <w:tr w:rsidR="008216E5" w14:paraId="4C6016D9" w14:textId="77777777" w:rsidTr="00F16E93">
        <w:trPr>
          <w:cantSplit/>
          <w:trHeight w:val="1277"/>
        </w:trPr>
        <w:tc>
          <w:tcPr>
            <w:tcW w:w="14400" w:type="dxa"/>
            <w:gridSpan w:val="3"/>
            <w:vMerge/>
            <w:tcBorders>
              <w:left w:val="single" w:sz="4" w:space="0" w:color="auto"/>
              <w:bottom w:val="single" w:sz="4" w:space="0" w:color="auto"/>
            </w:tcBorders>
          </w:tcPr>
          <w:p w14:paraId="7828B2CB" w14:textId="77777777" w:rsidR="008216E5" w:rsidRDefault="008216E5" w:rsidP="00962FEB">
            <w:pPr>
              <w:jc w:val="center"/>
            </w:pPr>
          </w:p>
        </w:tc>
      </w:tr>
      <w:tr w:rsidR="008216E5" w:rsidRPr="00E03F03" w14:paraId="0817063B" w14:textId="77777777" w:rsidTr="00962FEB">
        <w:trPr>
          <w:trHeight w:val="323"/>
        </w:trPr>
        <w:tc>
          <w:tcPr>
            <w:tcW w:w="14400" w:type="dxa"/>
            <w:gridSpan w:val="3"/>
            <w:vMerge w:val="restart"/>
          </w:tcPr>
          <w:p w14:paraId="1D595B7A" w14:textId="77777777" w:rsidR="008216E5" w:rsidRPr="00E03F03" w:rsidRDefault="008216E5" w:rsidP="00962FEB">
            <w:pPr>
              <w:keepNext/>
              <w:keepLines/>
              <w:rPr>
                <w:rFonts w:ascii="Times New Roman" w:hAnsi="Times New Roman"/>
                <w:b/>
                <w:sz w:val="20"/>
                <w:szCs w:val="20"/>
              </w:rPr>
            </w:pPr>
            <w:r w:rsidRPr="00E03F03">
              <w:rPr>
                <w:rFonts w:ascii="Times New Roman" w:hAnsi="Times New Roman"/>
                <w:b/>
                <w:sz w:val="20"/>
                <w:szCs w:val="20"/>
              </w:rPr>
              <w:t xml:space="preserve">To what extent do accompanying </w:t>
            </w:r>
            <w:r>
              <w:rPr>
                <w:rFonts w:ascii="Times New Roman" w:hAnsi="Times New Roman"/>
                <w:b/>
                <w:sz w:val="20"/>
                <w:szCs w:val="20"/>
              </w:rPr>
              <w:t xml:space="preserve">assessments of student learning (such as homework, observation checklists, portfolio recommendations, extended tasks, tests, and quizzes) </w:t>
            </w:r>
            <w:r w:rsidRPr="00E03F03">
              <w:rPr>
                <w:rFonts w:ascii="Times New Roman" w:hAnsi="Times New Roman"/>
                <w:b/>
                <w:sz w:val="20"/>
                <w:szCs w:val="20"/>
              </w:rPr>
              <w:t xml:space="preserve">provide evidence regarding students’ proficiency </w:t>
            </w:r>
            <w:r w:rsidRPr="00094AAE">
              <w:rPr>
                <w:rFonts w:ascii="Times New Roman" w:hAnsi="Times New Roman"/>
                <w:b/>
                <w:sz w:val="20"/>
                <w:szCs w:val="20"/>
              </w:rPr>
              <w:t>with respect to the Standards for Mathematical Practice</w:t>
            </w:r>
            <w:r w:rsidRPr="00FE57E5">
              <w:rPr>
                <w:rFonts w:ascii="Times New Roman" w:hAnsi="Times New Roman"/>
                <w:b/>
                <w:sz w:val="20"/>
                <w:szCs w:val="20"/>
              </w:rPr>
              <w:t>?</w:t>
            </w:r>
          </w:p>
        </w:tc>
      </w:tr>
      <w:tr w:rsidR="008216E5" w:rsidRPr="000D7C43" w14:paraId="765167B6" w14:textId="77777777" w:rsidTr="00962FEB">
        <w:trPr>
          <w:cantSplit/>
          <w:trHeight w:val="1421"/>
        </w:trPr>
        <w:tc>
          <w:tcPr>
            <w:tcW w:w="14400" w:type="dxa"/>
            <w:gridSpan w:val="3"/>
            <w:vMerge/>
            <w:tcBorders>
              <w:bottom w:val="single" w:sz="4" w:space="0" w:color="auto"/>
            </w:tcBorders>
          </w:tcPr>
          <w:p w14:paraId="7656ADAB"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tc>
      </w:tr>
      <w:tr w:rsidR="008216E5" w:rsidRPr="002C71A9" w14:paraId="4BA8E1CF" w14:textId="77777777" w:rsidTr="00962FEB">
        <w:trPr>
          <w:trHeight w:val="346"/>
        </w:trPr>
        <w:tc>
          <w:tcPr>
            <w:tcW w:w="14400" w:type="dxa"/>
            <w:gridSpan w:val="3"/>
            <w:vMerge w:val="restart"/>
            <w:tcBorders>
              <w:left w:val="single" w:sz="4" w:space="0" w:color="auto"/>
            </w:tcBorders>
          </w:tcPr>
          <w:p w14:paraId="2C04B538" w14:textId="77777777" w:rsidR="008216E5" w:rsidRPr="002C71A9" w:rsidRDefault="008216E5" w:rsidP="00962FEB">
            <w:pPr>
              <w:keepNext/>
              <w:keepLines/>
              <w:rPr>
                <w:rFonts w:ascii="Times New Roman" w:hAnsi="Times New Roman"/>
                <w:b/>
                <w:sz w:val="20"/>
                <w:szCs w:val="20"/>
              </w:rPr>
            </w:pPr>
            <w:r w:rsidRPr="00E03F03">
              <w:rPr>
                <w:rFonts w:ascii="Times New Roman" w:hAnsi="Times New Roman"/>
                <w:b/>
                <w:sz w:val="20"/>
                <w:szCs w:val="20"/>
              </w:rPr>
              <w:t xml:space="preserve">What is the quality of the instructional support for </w:t>
            </w:r>
            <w:r>
              <w:rPr>
                <w:rFonts w:ascii="Times New Roman" w:hAnsi="Times New Roman"/>
                <w:b/>
                <w:sz w:val="20"/>
                <w:szCs w:val="20"/>
              </w:rPr>
              <w:t>students’ development of the Standards for Mathematical P</w:t>
            </w:r>
            <w:r w:rsidRPr="00E03F03">
              <w:rPr>
                <w:rFonts w:ascii="Times New Roman" w:hAnsi="Times New Roman"/>
                <w:b/>
                <w:sz w:val="20"/>
                <w:szCs w:val="20"/>
              </w:rPr>
              <w:t>ractice</w:t>
            </w:r>
            <w:r>
              <w:rPr>
                <w:rFonts w:ascii="Times New Roman" w:hAnsi="Times New Roman"/>
                <w:b/>
                <w:sz w:val="20"/>
                <w:szCs w:val="20"/>
              </w:rPr>
              <w:t xml:space="preserve"> as habits of mind</w:t>
            </w:r>
            <w:r w:rsidRPr="00E03F03">
              <w:rPr>
                <w:rFonts w:ascii="Times New Roman" w:hAnsi="Times New Roman"/>
                <w:b/>
                <w:sz w:val="20"/>
                <w:szCs w:val="20"/>
              </w:rPr>
              <w:t>?</w:t>
            </w:r>
          </w:p>
        </w:tc>
      </w:tr>
      <w:tr w:rsidR="008216E5" w:rsidRPr="000D7C43" w14:paraId="752976A2" w14:textId="77777777" w:rsidTr="00962FEB">
        <w:trPr>
          <w:cantSplit/>
          <w:trHeight w:val="1548"/>
        </w:trPr>
        <w:tc>
          <w:tcPr>
            <w:tcW w:w="14400" w:type="dxa"/>
            <w:gridSpan w:val="3"/>
            <w:vMerge/>
            <w:tcBorders>
              <w:left w:val="single" w:sz="4" w:space="0" w:color="auto"/>
            </w:tcBorders>
          </w:tcPr>
          <w:p w14:paraId="28EBB272"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tc>
      </w:tr>
      <w:tr w:rsidR="008216E5" w14:paraId="230EC46D" w14:textId="77777777" w:rsidTr="00F16E93">
        <w:trPr>
          <w:cantSplit/>
          <w:trHeight w:val="293"/>
        </w:trPr>
        <w:tc>
          <w:tcPr>
            <w:tcW w:w="14400" w:type="dxa"/>
            <w:gridSpan w:val="3"/>
            <w:vMerge/>
            <w:tcBorders>
              <w:left w:val="single" w:sz="4" w:space="0" w:color="auto"/>
              <w:bottom w:val="single" w:sz="4" w:space="0" w:color="auto"/>
            </w:tcBorders>
          </w:tcPr>
          <w:p w14:paraId="52B92008" w14:textId="77777777" w:rsidR="008216E5" w:rsidRDefault="008216E5" w:rsidP="00962FEB">
            <w:pPr>
              <w:jc w:val="center"/>
            </w:pPr>
          </w:p>
        </w:tc>
      </w:tr>
      <w:tr w:rsidR="008216E5" w14:paraId="657547B4" w14:textId="77777777" w:rsidTr="00962FEB">
        <w:trPr>
          <w:cantSplit/>
          <w:trHeight w:val="281"/>
        </w:trPr>
        <w:tc>
          <w:tcPr>
            <w:tcW w:w="8748" w:type="dxa"/>
            <w:tcBorders>
              <w:left w:val="single" w:sz="4" w:space="0" w:color="auto"/>
              <w:bottom w:val="single" w:sz="4" w:space="0" w:color="auto"/>
            </w:tcBorders>
          </w:tcPr>
          <w:p w14:paraId="08924432"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Summative Assessment</w:t>
            </w:r>
          </w:p>
          <w:p w14:paraId="6E4EE749"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(Low) – The Standards for Mathematical Practice are not addressed or are addressed superficially.</w:t>
            </w:r>
          </w:p>
          <w:p w14:paraId="640BD367"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(Marginal) The Standards for Mathematical Practice are addressed, but not consistently in a way that is embedded in the development of the Content Standards.</w:t>
            </w:r>
          </w:p>
          <w:p w14:paraId="34BA083C" w14:textId="77777777" w:rsidR="008216E5" w:rsidRDefault="008216E5" w:rsidP="00962FEB">
            <w:pPr>
              <w:widowControl w:val="0"/>
              <w:tabs>
                <w:tab w:val="left" w:pos="4650"/>
                <w:tab w:val="left" w:pos="9280"/>
                <w:tab w:val="left" w:pos="9516"/>
              </w:tabs>
              <w:spacing w:before="120"/>
            </w:pPr>
            <w:r>
              <w:rPr>
                <w:rFonts w:ascii="Times New Roman" w:hAnsi="Times New Roman"/>
                <w:b/>
                <w:sz w:val="20"/>
                <w:szCs w:val="20"/>
              </w:rPr>
              <w:t>(Acceptable) – Attention to the Standards for Mathematical Practice is embedded throughout the curriculum materials in ways that may help students to develop them as habits of mind.</w:t>
            </w:r>
          </w:p>
        </w:tc>
        <w:tc>
          <w:tcPr>
            <w:tcW w:w="5652" w:type="dxa"/>
            <w:gridSpan w:val="2"/>
            <w:tcBorders>
              <w:left w:val="single" w:sz="4" w:space="0" w:color="auto"/>
              <w:bottom w:val="single" w:sz="4" w:space="0" w:color="auto"/>
            </w:tcBorders>
          </w:tcPr>
          <w:p w14:paraId="5FDABC43" w14:textId="77777777" w:rsidR="008216E5" w:rsidRDefault="008216E5" w:rsidP="00962FEB">
            <w:pPr>
              <w:widowControl w:val="0"/>
              <w:tabs>
                <w:tab w:val="left" w:pos="4650"/>
                <w:tab w:val="left" w:pos="9280"/>
                <w:tab w:val="left" w:pos="9516"/>
              </w:tabs>
              <w:spacing w:before="120"/>
            </w:pPr>
            <w:r w:rsidRPr="00094AAE">
              <w:rPr>
                <w:rFonts w:ascii="Times New Roman" w:hAnsi="Times New Roman"/>
                <w:b/>
                <w:sz w:val="20"/>
                <w:szCs w:val="20"/>
              </w:rPr>
              <w:t>Explanation for score</w:t>
            </w:r>
          </w:p>
        </w:tc>
      </w:tr>
    </w:tbl>
    <w:p w14:paraId="5F4CBDC6" w14:textId="77777777" w:rsidR="008216E5" w:rsidRDefault="008216E5" w:rsidP="008216E5">
      <w:pPr>
        <w:spacing w:after="0" w:line="240" w:lineRule="auto"/>
        <w:rPr>
          <w:rFonts w:ascii="Times New Roman" w:hAnsi="Times New Roman" w:cs="Times New Roman"/>
          <w:sz w:val="28"/>
          <w:szCs w:val="28"/>
        </w:rPr>
        <w:sectPr w:rsidR="008216E5" w:rsidSect="00962FEB">
          <w:headerReference w:type="even" r:id="rId15"/>
          <w:headerReference w:type="default" r:id="rId16"/>
          <w:footerReference w:type="even" r:id="rId17"/>
          <w:footerReference w:type="default" r:id="rId18"/>
          <w:headerReference w:type="first" r:id="rId19"/>
          <w:footerReference w:type="first" r:id="rId20"/>
          <w:pgSz w:w="15840" w:h="12240" w:orient="landscape" w:code="1"/>
          <w:pgMar w:top="720" w:right="720" w:bottom="720" w:left="720" w:header="720" w:footer="720" w:gutter="0"/>
          <w:paperSrc w:first="4" w:other="4"/>
          <w:cols w:space="720"/>
          <w:docGrid w:linePitch="360"/>
        </w:sectPr>
      </w:pPr>
    </w:p>
    <w:p w14:paraId="1E1938A9" w14:textId="77777777" w:rsidR="008216E5" w:rsidRPr="008216E5" w:rsidRDefault="008216E5" w:rsidP="008216E5">
      <w:pPr>
        <w:ind w:left="-1080"/>
        <w:jc w:val="center"/>
        <w:outlineLvl w:val="0"/>
        <w:rPr>
          <w:rFonts w:ascii="Times New Roman" w:hAnsi="Times New Roman" w:cs="Times New Roman"/>
          <w:b/>
        </w:rPr>
      </w:pPr>
      <w:r w:rsidRPr="008216E5">
        <w:rPr>
          <w:rFonts w:ascii="Times New Roman" w:hAnsi="Times New Roman" w:cs="Times New Roman"/>
          <w:b/>
        </w:rPr>
        <w:lastRenderedPageBreak/>
        <w:t>COMMON CORE STATE STANDARDS FOR MATHEMATICS</w:t>
      </w:r>
    </w:p>
    <w:p w14:paraId="489F7C2B" w14:textId="77777777" w:rsidR="008216E5" w:rsidRPr="008216E5" w:rsidRDefault="008216E5" w:rsidP="008216E5">
      <w:pPr>
        <w:ind w:left="-900" w:hanging="180"/>
        <w:jc w:val="center"/>
        <w:outlineLvl w:val="0"/>
        <w:rPr>
          <w:rFonts w:ascii="Times New Roman" w:hAnsi="Times New Roman" w:cs="Times New Roman"/>
          <w:b/>
        </w:rPr>
      </w:pPr>
      <w:r w:rsidRPr="008216E5">
        <w:rPr>
          <w:rFonts w:ascii="Times New Roman" w:hAnsi="Times New Roman" w:cs="Times New Roman"/>
          <w:b/>
        </w:rPr>
        <w:t>Standards for Mathematical Practice</w:t>
      </w:r>
    </w:p>
    <w:p w14:paraId="296B501E" w14:textId="77777777" w:rsidR="008216E5" w:rsidRPr="008216E5" w:rsidRDefault="008216E5" w:rsidP="008216E5">
      <w:pPr>
        <w:ind w:left="-1080"/>
        <w:rPr>
          <w:rFonts w:ascii="Times New Roman" w:hAnsi="Times New Roman" w:cs="Times New Roman"/>
        </w:rPr>
      </w:pPr>
      <w:r w:rsidRPr="008216E5">
        <w:rPr>
          <w:rFonts w:ascii="Times New Roman" w:hAnsi="Times New Roman" w:cs="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8216E5">
        <w:rPr>
          <w:rFonts w:ascii="Times New Roman" w:hAnsi="Times New Roman" w:cs="Times New Roman"/>
          <w:i/>
        </w:rPr>
        <w:t>Adding It Up</w:t>
      </w:r>
      <w:r w:rsidRPr="008216E5">
        <w:rPr>
          <w:rFonts w:ascii="Times New Roman" w:hAnsi="Times New Roman" w:cs="Times New Roman"/>
        </w:rPr>
        <w:t>: adaptive reasoning ,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14:paraId="14ED6837" w14:textId="77777777" w:rsidR="008216E5" w:rsidRPr="008216E5" w:rsidRDefault="008216E5" w:rsidP="008216E5">
      <w:pPr>
        <w:spacing w:after="0" w:line="240" w:lineRule="auto"/>
        <w:ind w:left="-1080"/>
        <w:rPr>
          <w:rFonts w:ascii="Times New Roman" w:hAnsi="Times New Roman" w:cs="Times New Roman"/>
        </w:rPr>
      </w:pPr>
      <w:r w:rsidRPr="008216E5">
        <w:rPr>
          <w:rFonts w:ascii="Times New Roman" w:hAnsi="Times New Roman" w:cs="Times New Roman"/>
          <w:b/>
        </w:rPr>
        <w:t>1</w:t>
      </w:r>
      <w:r w:rsidRPr="008216E5">
        <w:rPr>
          <w:rFonts w:ascii="Times New Roman" w:hAnsi="Times New Roman" w:cs="Times New Roman"/>
          <w:b/>
        </w:rPr>
        <w:tab/>
        <w:t>Make sense of problems and persevere in solving them.</w:t>
      </w:r>
    </w:p>
    <w:p w14:paraId="72C3CD3C" w14:textId="77777777" w:rsidR="008216E5" w:rsidRPr="008216E5" w:rsidRDefault="008216E5" w:rsidP="008216E5">
      <w:pPr>
        <w:spacing w:after="0" w:line="240" w:lineRule="auto"/>
        <w:ind w:left="-720" w:right="-187"/>
        <w:rPr>
          <w:rFonts w:ascii="Times New Roman" w:hAnsi="Times New Roman" w:cs="Times New Roman"/>
        </w:rPr>
      </w:pPr>
      <w:r w:rsidRPr="008216E5">
        <w:rPr>
          <w:rFonts w:ascii="Times New Roman" w:hAnsi="Times New Roman" w:cs="Times New Roman"/>
        </w:rPr>
        <w:t>Mathematically proficient students:</w:t>
      </w:r>
    </w:p>
    <w:p w14:paraId="5CA56D08"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explain</w:t>
      </w:r>
      <w:proofErr w:type="gramEnd"/>
      <w:r w:rsidRPr="008216E5">
        <w:rPr>
          <w:rFonts w:ascii="Times New Roman" w:hAnsi="Times New Roman" w:cs="Times New Roman"/>
        </w:rPr>
        <w:t xml:space="preserve"> to themselves the meaning of a problem and looking for entry points to its solution.</w:t>
      </w:r>
    </w:p>
    <w:p w14:paraId="5154BE05"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analyze</w:t>
      </w:r>
      <w:proofErr w:type="gramEnd"/>
      <w:r w:rsidRPr="008216E5">
        <w:rPr>
          <w:rFonts w:ascii="Times New Roman" w:hAnsi="Times New Roman" w:cs="Times New Roman"/>
        </w:rPr>
        <w:t xml:space="preserve"> givens, constraints, relationships, and goals. </w:t>
      </w:r>
    </w:p>
    <w:p w14:paraId="3B0AB828" w14:textId="77777777" w:rsid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conjectures about the form and meaning of the solution attempt. </w:t>
      </w:r>
    </w:p>
    <w:p w14:paraId="2547B76A" w14:textId="77777777" w:rsidR="00687B2C" w:rsidRPr="008216E5" w:rsidRDefault="00687B2C" w:rsidP="00743A00">
      <w:pPr>
        <w:numPr>
          <w:ilvl w:val="0"/>
          <w:numId w:val="25"/>
        </w:numPr>
        <w:spacing w:after="0" w:line="240" w:lineRule="auto"/>
        <w:ind w:right="-180"/>
        <w:rPr>
          <w:rFonts w:ascii="Times New Roman" w:hAnsi="Times New Roman" w:cs="Times New Roman"/>
        </w:rPr>
      </w:pPr>
      <w:proofErr w:type="gramStart"/>
      <w:r>
        <w:rPr>
          <w:rFonts w:ascii="Times New Roman" w:hAnsi="Times New Roman" w:cs="Times New Roman"/>
        </w:rPr>
        <w:t>plan</w:t>
      </w:r>
      <w:proofErr w:type="gramEnd"/>
      <w:r>
        <w:rPr>
          <w:rFonts w:ascii="Times New Roman" w:hAnsi="Times New Roman" w:cs="Times New Roman"/>
        </w:rPr>
        <w:t xml:space="preserve"> a solution pathway rather than simply jumping into a solution.</w:t>
      </w:r>
    </w:p>
    <w:p w14:paraId="4B54320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consider</w:t>
      </w:r>
      <w:proofErr w:type="gramEnd"/>
      <w:r w:rsidRPr="008216E5">
        <w:rPr>
          <w:rFonts w:ascii="Times New Roman" w:hAnsi="Times New Roman" w:cs="Times New Roman"/>
        </w:rPr>
        <w:t xml:space="preserve"> analogous problems, and try special cases and simpler forms of the original problem</w:t>
      </w:r>
      <w:r w:rsidR="00687B2C">
        <w:rPr>
          <w:rFonts w:ascii="Times New Roman" w:hAnsi="Times New Roman" w:cs="Times New Roman"/>
        </w:rPr>
        <w:t xml:space="preserve"> in order to gain insight into its solution</w:t>
      </w:r>
      <w:r w:rsidRPr="008216E5">
        <w:rPr>
          <w:rFonts w:ascii="Times New Roman" w:hAnsi="Times New Roman" w:cs="Times New Roman"/>
        </w:rPr>
        <w:t xml:space="preserve">. </w:t>
      </w:r>
    </w:p>
    <w:p w14:paraId="78100C2F"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monitor</w:t>
      </w:r>
      <w:proofErr w:type="gramEnd"/>
      <w:r w:rsidRPr="008216E5">
        <w:rPr>
          <w:rFonts w:ascii="Times New Roman" w:hAnsi="Times New Roman" w:cs="Times New Roman"/>
        </w:rPr>
        <w:t xml:space="preserve"> and evaluate their progress and change course if necessary. </w:t>
      </w:r>
    </w:p>
    <w:p w14:paraId="1AB05885"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transform</w:t>
      </w:r>
      <w:proofErr w:type="gramEnd"/>
      <w:r w:rsidRPr="008216E5">
        <w:rPr>
          <w:rFonts w:ascii="Times New Roman" w:hAnsi="Times New Roman" w:cs="Times New Roman"/>
        </w:rPr>
        <w:t xml:space="preserve"> algebraic expressions or change the viewing window on their graphing calculator to get  information.</w:t>
      </w:r>
    </w:p>
    <w:p w14:paraId="7A409A1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explain</w:t>
      </w:r>
      <w:proofErr w:type="gramEnd"/>
      <w:r w:rsidRPr="008216E5">
        <w:rPr>
          <w:rFonts w:ascii="Times New Roman" w:hAnsi="Times New Roman" w:cs="Times New Roman"/>
        </w:rPr>
        <w:t xml:space="preserve"> correspondences between equations, verbal descriptions, tables, and graphs.</w:t>
      </w:r>
    </w:p>
    <w:p w14:paraId="1B6451E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draw</w:t>
      </w:r>
      <w:proofErr w:type="gramEnd"/>
      <w:r w:rsidRPr="008216E5">
        <w:rPr>
          <w:rFonts w:ascii="Times New Roman" w:hAnsi="Times New Roman" w:cs="Times New Roman"/>
        </w:rPr>
        <w:t xml:space="preserve"> diagrams of important features and relationships, graph data, and search for regularity or trends.</w:t>
      </w:r>
    </w:p>
    <w:p w14:paraId="72A6D3F8"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use</w:t>
      </w:r>
      <w:proofErr w:type="gramEnd"/>
      <w:r w:rsidRPr="008216E5">
        <w:rPr>
          <w:rFonts w:ascii="Times New Roman" w:hAnsi="Times New Roman" w:cs="Times New Roman"/>
        </w:rPr>
        <w:t xml:space="preserve"> concrete objects or pictures to help conceptualize and solve a problem. </w:t>
      </w:r>
    </w:p>
    <w:p w14:paraId="051ED51F"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check</w:t>
      </w:r>
      <w:proofErr w:type="gramEnd"/>
      <w:r w:rsidRPr="008216E5">
        <w:rPr>
          <w:rFonts w:ascii="Times New Roman" w:hAnsi="Times New Roman" w:cs="Times New Roman"/>
        </w:rPr>
        <w:t xml:space="preserve"> their answers to problems using a different method.</w:t>
      </w:r>
    </w:p>
    <w:p w14:paraId="0AE2BBD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ask</w:t>
      </w:r>
      <w:proofErr w:type="gramEnd"/>
      <w:r w:rsidRPr="008216E5">
        <w:rPr>
          <w:rFonts w:ascii="Times New Roman" w:hAnsi="Times New Roman" w:cs="Times New Roman"/>
        </w:rPr>
        <w:t xml:space="preserve"> themselves, “Does this make sense?” </w:t>
      </w:r>
    </w:p>
    <w:p w14:paraId="374CD5B6" w14:textId="77777777" w:rsidR="008216E5" w:rsidRPr="004F2B2F"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understand</w:t>
      </w:r>
      <w:proofErr w:type="gramEnd"/>
      <w:r w:rsidRPr="008216E5">
        <w:rPr>
          <w:rFonts w:ascii="Times New Roman" w:hAnsi="Times New Roman" w:cs="Times New Roman"/>
        </w:rPr>
        <w:t xml:space="preserve"> the approaches of others to solving complex problems</w:t>
      </w:r>
      <w:r w:rsidR="00687B2C">
        <w:rPr>
          <w:rFonts w:ascii="Times New Roman" w:hAnsi="Times New Roman" w:cs="Times New Roman"/>
        </w:rPr>
        <w:t xml:space="preserve"> and identify correspondences between approaches</w:t>
      </w:r>
      <w:r w:rsidRPr="008216E5">
        <w:rPr>
          <w:rFonts w:ascii="Times New Roman" w:hAnsi="Times New Roman" w:cs="Times New Roman"/>
        </w:rPr>
        <w:t>.</w:t>
      </w:r>
    </w:p>
    <w:p w14:paraId="19AF8036" w14:textId="77777777" w:rsidR="008216E5" w:rsidRPr="008216E5" w:rsidRDefault="008216E5" w:rsidP="008216E5">
      <w:pPr>
        <w:spacing w:after="0" w:line="240" w:lineRule="auto"/>
        <w:ind w:left="-720" w:right="-180" w:hanging="360"/>
        <w:rPr>
          <w:rFonts w:ascii="Times New Roman" w:hAnsi="Times New Roman" w:cs="Times New Roman"/>
          <w:b/>
        </w:rPr>
      </w:pPr>
      <w:r w:rsidRPr="008216E5">
        <w:rPr>
          <w:rFonts w:ascii="Times New Roman" w:hAnsi="Times New Roman" w:cs="Times New Roman"/>
          <w:b/>
        </w:rPr>
        <w:t>2.</w:t>
      </w:r>
      <w:r w:rsidRPr="008216E5">
        <w:rPr>
          <w:rFonts w:ascii="Times New Roman" w:hAnsi="Times New Roman" w:cs="Times New Roman"/>
          <w:b/>
        </w:rPr>
        <w:tab/>
        <w:t>Reason abstractly and quantitatively.</w:t>
      </w:r>
    </w:p>
    <w:p w14:paraId="7CD649F7"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43E08B55" w14:textId="77777777" w:rsidR="008216E5" w:rsidRPr="00687B2C" w:rsidRDefault="008216E5" w:rsidP="00743A00">
      <w:pPr>
        <w:numPr>
          <w:ilvl w:val="0"/>
          <w:numId w:val="31"/>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sense of quantities and their relationships in problem situations.</w:t>
      </w:r>
    </w:p>
    <w:p w14:paraId="184E066F" w14:textId="77777777" w:rsidR="00687B2C" w:rsidRPr="008216E5" w:rsidRDefault="00687B2C" w:rsidP="00743A00">
      <w:pPr>
        <w:numPr>
          <w:ilvl w:val="0"/>
          <w:numId w:val="31"/>
        </w:numPr>
        <w:spacing w:after="0" w:line="240" w:lineRule="auto"/>
        <w:ind w:left="-360" w:right="-180"/>
        <w:rPr>
          <w:rFonts w:ascii="Times New Roman" w:hAnsi="Times New Roman" w:cs="Times New Roman"/>
          <w:b/>
        </w:rPr>
      </w:pPr>
      <w:r>
        <w:rPr>
          <w:rFonts w:ascii="Times New Roman" w:hAnsi="Times New Roman" w:cs="Times New Roman"/>
        </w:rPr>
        <w:t>Bring two complementary abilities to bear on problems involving quantitative relationships:</w:t>
      </w:r>
    </w:p>
    <w:p w14:paraId="04599FE7" w14:textId="77777777" w:rsidR="008216E5" w:rsidRPr="008216E5" w:rsidRDefault="008216E5" w:rsidP="00743A00">
      <w:pPr>
        <w:numPr>
          <w:ilvl w:val="0"/>
          <w:numId w:val="35"/>
        </w:numPr>
        <w:spacing w:after="0" w:line="240" w:lineRule="auto"/>
        <w:ind w:right="-180"/>
        <w:rPr>
          <w:rFonts w:ascii="Times New Roman" w:hAnsi="Times New Roman" w:cs="Times New Roman"/>
        </w:rPr>
      </w:pPr>
      <w:r w:rsidRPr="008216E5">
        <w:rPr>
          <w:rFonts w:ascii="Times New Roman" w:hAnsi="Times New Roman" w:cs="Times New Roman"/>
          <w:i/>
        </w:rPr>
        <w:t xml:space="preserve">decontextualize </w:t>
      </w:r>
      <w:r w:rsidRPr="008216E5">
        <w:rPr>
          <w:rFonts w:ascii="Times New Roman" w:hAnsi="Times New Roman" w:cs="Times New Roman"/>
        </w:rPr>
        <w:t>(abstract a given situation and represent it symbolically and manipulate the representing symbols as if they have a life of their own, without necessarily attending to their referents and</w:t>
      </w:r>
    </w:p>
    <w:p w14:paraId="7D5810A5" w14:textId="77777777" w:rsidR="008216E5" w:rsidRPr="008216E5" w:rsidRDefault="008216E5" w:rsidP="00743A00">
      <w:pPr>
        <w:numPr>
          <w:ilvl w:val="0"/>
          <w:numId w:val="35"/>
        </w:numPr>
        <w:spacing w:after="0" w:line="240" w:lineRule="auto"/>
        <w:ind w:right="-180"/>
        <w:rPr>
          <w:rFonts w:ascii="Times New Roman" w:hAnsi="Times New Roman" w:cs="Times New Roman"/>
        </w:rPr>
      </w:pPr>
      <w:proofErr w:type="gramStart"/>
      <w:r w:rsidRPr="008216E5">
        <w:rPr>
          <w:rFonts w:ascii="Times New Roman" w:hAnsi="Times New Roman" w:cs="Times New Roman"/>
          <w:i/>
        </w:rPr>
        <w:t>contextualize</w:t>
      </w:r>
      <w:proofErr w:type="gramEnd"/>
      <w:r w:rsidRPr="008216E5">
        <w:rPr>
          <w:rFonts w:ascii="Times New Roman" w:hAnsi="Times New Roman" w:cs="Times New Roman"/>
        </w:rPr>
        <w:t xml:space="preserve"> (pause as needed during the manipulation process in order to probe into the referents for the symbols involved). </w:t>
      </w:r>
    </w:p>
    <w:p w14:paraId="36837ED5" w14:textId="77777777" w:rsidR="008216E5" w:rsidRPr="008216E5" w:rsidRDefault="008216E5" w:rsidP="00743A00">
      <w:pPr>
        <w:numPr>
          <w:ilvl w:val="0"/>
          <w:numId w:val="26"/>
        </w:numPr>
        <w:spacing w:after="0" w:line="240" w:lineRule="auto"/>
        <w:ind w:right="-180"/>
        <w:rPr>
          <w:rFonts w:ascii="Times New Roman" w:hAnsi="Times New Roman" w:cs="Times New Roman"/>
        </w:rPr>
      </w:pPr>
      <w:r w:rsidRPr="008216E5">
        <w:rPr>
          <w:rFonts w:ascii="Times New Roman" w:hAnsi="Times New Roman" w:cs="Times New Roman"/>
        </w:rPr>
        <w:t xml:space="preserve">use  quantitative reasoning that entails creating a coherent representation of </w:t>
      </w:r>
      <w:r w:rsidR="00687B2C">
        <w:rPr>
          <w:rFonts w:ascii="Times New Roman" w:hAnsi="Times New Roman" w:cs="Times New Roman"/>
        </w:rPr>
        <w:t>the problem at hand, considering the units involved, and attending to the meaning of quantitie</w:t>
      </w:r>
      <w:r w:rsidRPr="008216E5">
        <w:rPr>
          <w:rFonts w:ascii="Times New Roman" w:hAnsi="Times New Roman" w:cs="Times New Roman"/>
        </w:rPr>
        <w:t>s, not just how to compute them</w:t>
      </w:r>
    </w:p>
    <w:p w14:paraId="6DA572A4" w14:textId="77777777" w:rsidR="008216E5" w:rsidRPr="004F2B2F" w:rsidRDefault="008216E5" w:rsidP="00743A00">
      <w:pPr>
        <w:numPr>
          <w:ilvl w:val="0"/>
          <w:numId w:val="26"/>
        </w:numPr>
        <w:spacing w:after="0" w:line="240" w:lineRule="auto"/>
        <w:ind w:right="-180"/>
        <w:rPr>
          <w:rFonts w:ascii="Times New Roman" w:hAnsi="Times New Roman" w:cs="Times New Roman"/>
        </w:rPr>
      </w:pPr>
      <w:proofErr w:type="gramStart"/>
      <w:r w:rsidRPr="008216E5">
        <w:rPr>
          <w:rFonts w:ascii="Times New Roman" w:hAnsi="Times New Roman" w:cs="Times New Roman"/>
        </w:rPr>
        <w:t>know</w:t>
      </w:r>
      <w:proofErr w:type="gramEnd"/>
      <w:r w:rsidRPr="008216E5">
        <w:rPr>
          <w:rFonts w:ascii="Times New Roman" w:hAnsi="Times New Roman" w:cs="Times New Roman"/>
        </w:rPr>
        <w:t xml:space="preserve"> and flexibly use different properties of operations and objects.</w:t>
      </w:r>
    </w:p>
    <w:p w14:paraId="7F2BDF6E" w14:textId="77777777" w:rsidR="008216E5" w:rsidRPr="008216E5" w:rsidRDefault="008216E5" w:rsidP="00743A00">
      <w:pPr>
        <w:numPr>
          <w:ilvl w:val="0"/>
          <w:numId w:val="21"/>
        </w:numPr>
        <w:spacing w:after="0" w:line="240" w:lineRule="auto"/>
        <w:ind w:right="-180"/>
        <w:rPr>
          <w:rFonts w:ascii="Times New Roman" w:hAnsi="Times New Roman" w:cs="Times New Roman"/>
        </w:rPr>
      </w:pPr>
      <w:r w:rsidRPr="008216E5">
        <w:rPr>
          <w:rFonts w:ascii="Times New Roman" w:hAnsi="Times New Roman" w:cs="Times New Roman"/>
          <w:b/>
        </w:rPr>
        <w:t>Construct viable arguments and critique the reasoning of others.</w:t>
      </w:r>
    </w:p>
    <w:p w14:paraId="512787DB"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 xml:space="preserve">Mathematically proficient students: </w:t>
      </w:r>
    </w:p>
    <w:p w14:paraId="7493B100" w14:textId="77777777" w:rsidR="008216E5" w:rsidRPr="008216E5" w:rsidRDefault="008216E5" w:rsidP="00743A00">
      <w:pPr>
        <w:numPr>
          <w:ilvl w:val="0"/>
          <w:numId w:val="32"/>
        </w:numPr>
        <w:spacing w:after="0" w:line="240" w:lineRule="auto"/>
        <w:ind w:left="-360" w:right="-180"/>
        <w:rPr>
          <w:rFonts w:ascii="Times New Roman" w:hAnsi="Times New Roman" w:cs="Times New Roman"/>
        </w:rPr>
      </w:pPr>
      <w:proofErr w:type="gramStart"/>
      <w:r w:rsidRPr="008216E5">
        <w:rPr>
          <w:rFonts w:ascii="Times New Roman" w:hAnsi="Times New Roman" w:cs="Times New Roman"/>
        </w:rPr>
        <w:t>understand</w:t>
      </w:r>
      <w:proofErr w:type="gramEnd"/>
      <w:r w:rsidRPr="008216E5">
        <w:rPr>
          <w:rFonts w:ascii="Times New Roman" w:hAnsi="Times New Roman" w:cs="Times New Roman"/>
        </w:rPr>
        <w:t xml:space="preserve"> and use stated assumptions, definitions, and previously established results in constructing arguments. </w:t>
      </w:r>
    </w:p>
    <w:p w14:paraId="60FA4209"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conjectures and build a logical progression of statements to explore the truth of their conjectures. </w:t>
      </w:r>
    </w:p>
    <w:p w14:paraId="7BC448FB"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analyze situations by breaking them into cases</w:t>
      </w:r>
    </w:p>
    <w:p w14:paraId="3430ACBC"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recognize</w:t>
      </w:r>
      <w:proofErr w:type="gramEnd"/>
      <w:r w:rsidRPr="008216E5">
        <w:rPr>
          <w:rFonts w:ascii="Times New Roman" w:hAnsi="Times New Roman" w:cs="Times New Roman"/>
        </w:rPr>
        <w:t xml:space="preserve"> and use counterexamples. </w:t>
      </w:r>
    </w:p>
    <w:p w14:paraId="4A5F8356"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justify</w:t>
      </w:r>
      <w:proofErr w:type="gramEnd"/>
      <w:r w:rsidRPr="008216E5">
        <w:rPr>
          <w:rFonts w:ascii="Times New Roman" w:hAnsi="Times New Roman" w:cs="Times New Roman"/>
        </w:rPr>
        <w:t xml:space="preserve"> their conclusions, communicate them to others, and respond to the arguments of others. </w:t>
      </w:r>
    </w:p>
    <w:p w14:paraId="4D3E4851"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lastRenderedPageBreak/>
        <w:t xml:space="preserve">reason inductively about data, making plausible arguments that take into account the context </w:t>
      </w:r>
      <w:r w:rsidR="00687B2C">
        <w:rPr>
          <w:rFonts w:ascii="Times New Roman" w:hAnsi="Times New Roman" w:cs="Times New Roman"/>
        </w:rPr>
        <w:t>from which the data arose</w:t>
      </w:r>
    </w:p>
    <w:p w14:paraId="69692F9A"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compare the effectiveness of plausible arguments</w:t>
      </w:r>
    </w:p>
    <w:p w14:paraId="03542188"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 xml:space="preserve">distinguish correct logic or reasoning from that which is flawed </w:t>
      </w:r>
      <w:r w:rsidR="00687B2C">
        <w:rPr>
          <w:rFonts w:ascii="Times New Roman" w:hAnsi="Times New Roman" w:cs="Times New Roman"/>
        </w:rPr>
        <w:t>and, if there is a flaw, explain what it is</w:t>
      </w:r>
    </w:p>
    <w:p w14:paraId="4D97182D" w14:textId="77777777" w:rsidR="008216E5" w:rsidRPr="008216E5" w:rsidRDefault="008216E5" w:rsidP="00743A00">
      <w:pPr>
        <w:numPr>
          <w:ilvl w:val="0"/>
          <w:numId w:val="36"/>
        </w:numPr>
        <w:spacing w:after="0" w:line="240" w:lineRule="auto"/>
        <w:ind w:left="0" w:right="-180"/>
        <w:rPr>
          <w:rFonts w:ascii="Times New Roman" w:hAnsi="Times New Roman" w:cs="Times New Roman"/>
        </w:rPr>
      </w:pPr>
      <w:proofErr w:type="gramStart"/>
      <w:r w:rsidRPr="008216E5">
        <w:rPr>
          <w:rFonts w:ascii="Times New Roman" w:hAnsi="Times New Roman" w:cs="Times New Roman"/>
        </w:rPr>
        <w:t>elementary</w:t>
      </w:r>
      <w:proofErr w:type="gramEnd"/>
      <w:r w:rsidRPr="008216E5">
        <w:rPr>
          <w:rFonts w:ascii="Times New Roman" w:hAnsi="Times New Roman" w:cs="Times New Roman"/>
        </w:rPr>
        <w:t xml:space="preserve"> students construct arguments using </w:t>
      </w:r>
      <w:r w:rsidR="00687B2C">
        <w:rPr>
          <w:rFonts w:ascii="Times New Roman" w:hAnsi="Times New Roman" w:cs="Times New Roman"/>
        </w:rPr>
        <w:t xml:space="preserve">concrete referents such as </w:t>
      </w:r>
      <w:r w:rsidRPr="008216E5">
        <w:rPr>
          <w:rFonts w:ascii="Times New Roman" w:hAnsi="Times New Roman" w:cs="Times New Roman"/>
        </w:rPr>
        <w:t xml:space="preserve">objects, drawings, diagrams, and actions.. </w:t>
      </w:r>
    </w:p>
    <w:p w14:paraId="388751EA" w14:textId="77777777" w:rsidR="008216E5" w:rsidRPr="008216E5" w:rsidRDefault="008216E5" w:rsidP="00743A00">
      <w:pPr>
        <w:numPr>
          <w:ilvl w:val="0"/>
          <w:numId w:val="36"/>
        </w:numPr>
        <w:spacing w:after="0" w:line="240" w:lineRule="auto"/>
        <w:ind w:left="0" w:right="-180"/>
        <w:rPr>
          <w:rFonts w:ascii="Times New Roman" w:hAnsi="Times New Roman" w:cs="Times New Roman"/>
        </w:rPr>
      </w:pPr>
      <w:proofErr w:type="gramStart"/>
      <w:r w:rsidRPr="008216E5">
        <w:rPr>
          <w:rFonts w:ascii="Times New Roman" w:hAnsi="Times New Roman" w:cs="Times New Roman"/>
        </w:rPr>
        <w:t>later</w:t>
      </w:r>
      <w:proofErr w:type="gramEnd"/>
      <w:r w:rsidRPr="008216E5">
        <w:rPr>
          <w:rFonts w:ascii="Times New Roman" w:hAnsi="Times New Roman" w:cs="Times New Roman"/>
        </w:rPr>
        <w:t xml:space="preserve"> students learn to determine domains to which an argument applies.  </w:t>
      </w:r>
    </w:p>
    <w:p w14:paraId="3A5E4723" w14:textId="77777777" w:rsidR="008216E5" w:rsidRPr="004F2B2F" w:rsidRDefault="008216E5" w:rsidP="00743A00">
      <w:pPr>
        <w:numPr>
          <w:ilvl w:val="0"/>
          <w:numId w:val="33"/>
        </w:numPr>
        <w:spacing w:after="0" w:line="240" w:lineRule="auto"/>
        <w:ind w:left="-360" w:right="-180"/>
        <w:rPr>
          <w:rFonts w:ascii="Times New Roman" w:hAnsi="Times New Roman" w:cs="Times New Roman"/>
        </w:rPr>
      </w:pPr>
      <w:r w:rsidRPr="008216E5">
        <w:rPr>
          <w:rFonts w:ascii="Times New Roman" w:hAnsi="Times New Roman" w:cs="Times New Roman"/>
        </w:rPr>
        <w:t>listen or read the arguments of others, decide whether they make sense, and ask useful question</w:t>
      </w:r>
      <w:r w:rsidR="00687B2C">
        <w:rPr>
          <w:rFonts w:ascii="Times New Roman" w:hAnsi="Times New Roman" w:cs="Times New Roman"/>
        </w:rPr>
        <w:t xml:space="preserve"> to clarify or improve arguments</w:t>
      </w:r>
    </w:p>
    <w:p w14:paraId="4DDBEE58" w14:textId="77777777" w:rsidR="008216E5" w:rsidRPr="008216E5" w:rsidRDefault="008216E5" w:rsidP="008216E5">
      <w:pPr>
        <w:spacing w:after="0" w:line="240" w:lineRule="auto"/>
        <w:ind w:left="-1080" w:right="-180"/>
        <w:rPr>
          <w:rFonts w:ascii="Times New Roman" w:hAnsi="Times New Roman" w:cs="Times New Roman"/>
        </w:rPr>
      </w:pPr>
      <w:r w:rsidRPr="008216E5">
        <w:rPr>
          <w:rFonts w:ascii="Times New Roman" w:hAnsi="Times New Roman" w:cs="Times New Roman"/>
          <w:b/>
        </w:rPr>
        <w:t>4   Model with mathematics.</w:t>
      </w:r>
    </w:p>
    <w:p w14:paraId="09537DA3" w14:textId="77777777" w:rsidR="008216E5" w:rsidRPr="008216E5" w:rsidRDefault="008216E5" w:rsidP="008216E5">
      <w:pPr>
        <w:spacing w:after="0" w:line="240" w:lineRule="auto"/>
        <w:ind w:left="-360" w:right="-180" w:hanging="360"/>
        <w:rPr>
          <w:rFonts w:ascii="Times New Roman" w:hAnsi="Times New Roman" w:cs="Times New Roman"/>
        </w:rPr>
      </w:pPr>
      <w:r w:rsidRPr="008216E5">
        <w:rPr>
          <w:rFonts w:ascii="Times New Roman" w:hAnsi="Times New Roman" w:cs="Times New Roman"/>
        </w:rPr>
        <w:t>Mathematically proficient students:</w:t>
      </w:r>
    </w:p>
    <w:p w14:paraId="63079D9F" w14:textId="77777777" w:rsidR="008216E5" w:rsidRPr="008216E5" w:rsidRDefault="008216E5" w:rsidP="00743A00">
      <w:pPr>
        <w:numPr>
          <w:ilvl w:val="0"/>
          <w:numId w:val="34"/>
        </w:numPr>
        <w:spacing w:after="0" w:line="240" w:lineRule="auto"/>
        <w:ind w:left="-360" w:right="-180"/>
        <w:rPr>
          <w:rFonts w:ascii="Times New Roman" w:hAnsi="Times New Roman" w:cs="Times New Roman"/>
        </w:rPr>
      </w:pPr>
      <w:proofErr w:type="gramStart"/>
      <w:r w:rsidRPr="008216E5">
        <w:rPr>
          <w:rFonts w:ascii="Times New Roman" w:hAnsi="Times New Roman" w:cs="Times New Roman"/>
        </w:rPr>
        <w:t>apply</w:t>
      </w:r>
      <w:proofErr w:type="gramEnd"/>
      <w:r w:rsidRPr="008216E5">
        <w:rPr>
          <w:rFonts w:ascii="Times New Roman" w:hAnsi="Times New Roman" w:cs="Times New Roman"/>
        </w:rPr>
        <w:t xml:space="preserve"> the mathematics they know to solve problems arising in everyday life, society, and the workplace. </w:t>
      </w:r>
    </w:p>
    <w:p w14:paraId="3636BA93" w14:textId="77777777" w:rsidR="008216E5" w:rsidRPr="008216E5" w:rsidRDefault="008216E5" w:rsidP="00743A00">
      <w:pPr>
        <w:numPr>
          <w:ilvl w:val="0"/>
          <w:numId w:val="37"/>
        </w:numPr>
        <w:spacing w:after="0" w:line="240" w:lineRule="auto"/>
        <w:ind w:left="0" w:right="-180"/>
        <w:rPr>
          <w:rFonts w:ascii="Times New Roman" w:hAnsi="Times New Roman" w:cs="Times New Roman"/>
        </w:rPr>
      </w:pPr>
      <w:r w:rsidRPr="008216E5">
        <w:rPr>
          <w:rFonts w:ascii="Times New Roman" w:hAnsi="Times New Roman" w:cs="Times New Roman"/>
        </w:rPr>
        <w:t xml:space="preserve">In early grades, this might be as simple as writing an addition equation to describe a situation. In middle grades, a student might apply proportional reasoning to plan a school event or analyze a problem in the community. </w:t>
      </w:r>
    </w:p>
    <w:p w14:paraId="6CA05CC3" w14:textId="77777777" w:rsidR="008216E5" w:rsidRPr="008216E5" w:rsidRDefault="008216E5" w:rsidP="00743A00">
      <w:pPr>
        <w:numPr>
          <w:ilvl w:val="0"/>
          <w:numId w:val="37"/>
        </w:numPr>
        <w:spacing w:after="0" w:line="240" w:lineRule="auto"/>
        <w:ind w:left="0" w:right="-180"/>
        <w:rPr>
          <w:rFonts w:ascii="Times New Roman" w:hAnsi="Times New Roman" w:cs="Times New Roman"/>
        </w:rPr>
      </w:pPr>
      <w:r w:rsidRPr="008216E5">
        <w:rPr>
          <w:rFonts w:ascii="Times New Roman" w:hAnsi="Times New Roman" w:cs="Times New Roman"/>
        </w:rPr>
        <w:t xml:space="preserve">By high school, a student might use geometry to solve a design problem or use a function to describe how one quantity of interest depends on another. </w:t>
      </w:r>
    </w:p>
    <w:p w14:paraId="5F1389FE" w14:textId="77777777" w:rsidR="008216E5" w:rsidRPr="008216E5" w:rsidRDefault="00063CE8" w:rsidP="00743A00">
      <w:pPr>
        <w:numPr>
          <w:ilvl w:val="0"/>
          <w:numId w:val="28"/>
        </w:numPr>
        <w:spacing w:after="0" w:line="240" w:lineRule="auto"/>
        <w:ind w:right="-180"/>
        <w:rPr>
          <w:rFonts w:ascii="Times New Roman" w:hAnsi="Times New Roman" w:cs="Times New Roman"/>
        </w:rPr>
      </w:pPr>
      <w:proofErr w:type="gramStart"/>
      <w:r>
        <w:rPr>
          <w:rFonts w:ascii="Times New Roman" w:hAnsi="Times New Roman" w:cs="Times New Roman"/>
        </w:rPr>
        <w:t>make</w:t>
      </w:r>
      <w:proofErr w:type="gramEnd"/>
      <w:r>
        <w:rPr>
          <w:rFonts w:ascii="Times New Roman" w:hAnsi="Times New Roman" w:cs="Times New Roman"/>
        </w:rPr>
        <w:t xml:space="preserve"> assumptions and approximations to </w:t>
      </w:r>
      <w:r w:rsidR="008216E5" w:rsidRPr="008216E5">
        <w:rPr>
          <w:rFonts w:ascii="Times New Roman" w:hAnsi="Times New Roman" w:cs="Times New Roman"/>
        </w:rPr>
        <w:t xml:space="preserve">simplify a complicated situation, realizing that these may need revision later. </w:t>
      </w:r>
    </w:p>
    <w:p w14:paraId="0BA1B782" w14:textId="77777777" w:rsidR="008216E5" w:rsidRPr="008216E5" w:rsidRDefault="008216E5" w:rsidP="00743A00">
      <w:pPr>
        <w:numPr>
          <w:ilvl w:val="0"/>
          <w:numId w:val="28"/>
        </w:numPr>
        <w:spacing w:after="0" w:line="240" w:lineRule="auto"/>
        <w:ind w:right="-180"/>
        <w:rPr>
          <w:rFonts w:ascii="Times New Roman" w:hAnsi="Times New Roman" w:cs="Times New Roman"/>
        </w:rPr>
      </w:pPr>
      <w:r w:rsidRPr="008216E5">
        <w:rPr>
          <w:rFonts w:ascii="Times New Roman" w:hAnsi="Times New Roman" w:cs="Times New Roman"/>
        </w:rPr>
        <w:t>identify important quantities in a practical situation</w:t>
      </w:r>
    </w:p>
    <w:p w14:paraId="5609AEB9"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map</w:t>
      </w:r>
      <w:proofErr w:type="gramEnd"/>
      <w:r w:rsidRPr="008216E5">
        <w:rPr>
          <w:rFonts w:ascii="Times New Roman" w:hAnsi="Times New Roman" w:cs="Times New Roman"/>
        </w:rPr>
        <w:t xml:space="preserve"> their relationships using such tools as diagrams, two-way tables, graphs, flowcharts and formulas. </w:t>
      </w:r>
    </w:p>
    <w:p w14:paraId="4C80C766"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analyze</w:t>
      </w:r>
      <w:proofErr w:type="gramEnd"/>
      <w:r w:rsidRPr="008216E5">
        <w:rPr>
          <w:rFonts w:ascii="Times New Roman" w:hAnsi="Times New Roman" w:cs="Times New Roman"/>
        </w:rPr>
        <w:t xml:space="preserve"> those relationships mathematically to draw conclusions. </w:t>
      </w:r>
    </w:p>
    <w:p w14:paraId="036E65E1"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interpret</w:t>
      </w:r>
      <w:proofErr w:type="gramEnd"/>
      <w:r w:rsidRPr="008216E5">
        <w:rPr>
          <w:rFonts w:ascii="Times New Roman" w:hAnsi="Times New Roman" w:cs="Times New Roman"/>
        </w:rPr>
        <w:t xml:space="preserve"> their mathematical results in the context of the situation.</w:t>
      </w:r>
    </w:p>
    <w:p w14:paraId="3D4729B4" w14:textId="77777777" w:rsidR="004F2B2F" w:rsidRPr="004F2B2F"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reflect</w:t>
      </w:r>
      <w:proofErr w:type="gramEnd"/>
      <w:r w:rsidRPr="008216E5">
        <w:rPr>
          <w:rFonts w:ascii="Times New Roman" w:hAnsi="Times New Roman" w:cs="Times New Roman"/>
        </w:rPr>
        <w:t xml:space="preserve"> on whether the results make sense, possibly improving the model if it has not served its purpose.</w:t>
      </w:r>
    </w:p>
    <w:p w14:paraId="6E17A45F" w14:textId="77777777" w:rsidR="008216E5" w:rsidRPr="008216E5" w:rsidRDefault="008216E5" w:rsidP="00743A00">
      <w:pPr>
        <w:numPr>
          <w:ilvl w:val="0"/>
          <w:numId w:val="23"/>
        </w:numPr>
        <w:spacing w:after="0" w:line="240" w:lineRule="auto"/>
        <w:ind w:right="-180"/>
        <w:rPr>
          <w:rFonts w:ascii="Times New Roman" w:hAnsi="Times New Roman" w:cs="Times New Roman"/>
        </w:rPr>
      </w:pPr>
      <w:r w:rsidRPr="008216E5">
        <w:rPr>
          <w:rFonts w:ascii="Times New Roman" w:hAnsi="Times New Roman" w:cs="Times New Roman"/>
          <w:b/>
        </w:rPr>
        <w:t>Use appropriate tools strategically.</w:t>
      </w:r>
    </w:p>
    <w:p w14:paraId="1C09C361" w14:textId="77777777" w:rsidR="008216E5" w:rsidRPr="008216E5" w:rsidRDefault="008216E5" w:rsidP="008216E5">
      <w:pPr>
        <w:spacing w:after="0" w:line="240" w:lineRule="auto"/>
        <w:ind w:left="-1080" w:right="-180"/>
        <w:rPr>
          <w:rFonts w:ascii="Times New Roman" w:hAnsi="Times New Roman" w:cs="Times New Roman"/>
        </w:rPr>
      </w:pPr>
      <w:r w:rsidRPr="008216E5">
        <w:rPr>
          <w:rFonts w:ascii="Times New Roman" w:hAnsi="Times New Roman" w:cs="Times New Roman"/>
        </w:rPr>
        <w:t xml:space="preserve">       Mathematically proficient students</w:t>
      </w:r>
    </w:p>
    <w:p w14:paraId="3D99253F"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consider</w:t>
      </w:r>
      <w:proofErr w:type="gramEnd"/>
      <w:r w:rsidRPr="008216E5">
        <w:rPr>
          <w:rFonts w:ascii="Times New Roman" w:hAnsi="Times New Roman" w:cs="Times New Roman"/>
        </w:rPr>
        <w:t xml:space="preserve"> available tools when solving a mathematical problem. </w:t>
      </w:r>
      <w:r w:rsidR="00063CE8">
        <w:rPr>
          <w:rFonts w:ascii="Times New Roman" w:hAnsi="Times New Roman" w:cs="Times New Roman"/>
        </w:rPr>
        <w:t>(These tools might include pencil and paper, concrete models, a ruler, protractor, calculator, spreadsheet, computer algebra system, a statistical package, or dynamic geometry software.</w:t>
      </w:r>
    </w:p>
    <w:p w14:paraId="3736C6E4" w14:textId="77777777" w:rsid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are</w:t>
      </w:r>
      <w:proofErr w:type="gramEnd"/>
      <w:r w:rsidRPr="008216E5">
        <w:rPr>
          <w:rFonts w:ascii="Times New Roman" w:hAnsi="Times New Roman" w:cs="Times New Roman"/>
        </w:rPr>
        <w:t xml:space="preserve"> </w:t>
      </w:r>
      <w:r w:rsidR="00063CE8">
        <w:rPr>
          <w:rFonts w:ascii="Times New Roman" w:hAnsi="Times New Roman" w:cs="Times New Roman"/>
        </w:rPr>
        <w:t xml:space="preserve">sufficiently </w:t>
      </w:r>
      <w:r w:rsidRPr="008216E5">
        <w:rPr>
          <w:rFonts w:ascii="Times New Roman" w:hAnsi="Times New Roman" w:cs="Times New Roman"/>
        </w:rPr>
        <w:t>familiar with tools appropriate for their grade or course to make sound decisions about when each of these tools</w:t>
      </w:r>
      <w:r w:rsidR="00063CE8">
        <w:rPr>
          <w:rFonts w:ascii="Times New Roman" w:hAnsi="Times New Roman" w:cs="Times New Roman"/>
        </w:rPr>
        <w:t xml:space="preserve"> might be helpful, recognizing both the insight  to be gained and their limitations.</w:t>
      </w:r>
    </w:p>
    <w:p w14:paraId="4B78ECF9" w14:textId="77777777" w:rsidR="00063CE8" w:rsidRPr="00063CE8" w:rsidRDefault="00063CE8" w:rsidP="000A09A3">
      <w:pPr>
        <w:pStyle w:val="ListParagraph"/>
        <w:numPr>
          <w:ilvl w:val="0"/>
          <w:numId w:val="53"/>
        </w:numPr>
        <w:spacing w:after="0" w:line="240" w:lineRule="auto"/>
        <w:ind w:left="0" w:right="-187"/>
        <w:rPr>
          <w:rFonts w:ascii="Times New Roman" w:hAnsi="Times New Roman" w:cs="Times New Roman"/>
        </w:rPr>
      </w:pPr>
      <w:r>
        <w:rPr>
          <w:rFonts w:ascii="Times New Roman" w:hAnsi="Times New Roman" w:cs="Times New Roman"/>
        </w:rPr>
        <w:t>High school students analyze graphs of functions and solutions generated using a graphing calculator</w:t>
      </w:r>
    </w:p>
    <w:p w14:paraId="7927E59E"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detect</w:t>
      </w:r>
      <w:proofErr w:type="gramEnd"/>
      <w:r w:rsidRPr="008216E5">
        <w:rPr>
          <w:rFonts w:ascii="Times New Roman" w:hAnsi="Times New Roman" w:cs="Times New Roman"/>
        </w:rPr>
        <w:t xml:space="preserve"> possible errors by using estimations and other mathematical knowledge. </w:t>
      </w:r>
    </w:p>
    <w:p w14:paraId="0AA0E473"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know</w:t>
      </w:r>
      <w:proofErr w:type="gramEnd"/>
      <w:r w:rsidRPr="008216E5">
        <w:rPr>
          <w:rFonts w:ascii="Times New Roman" w:hAnsi="Times New Roman" w:cs="Times New Roman"/>
        </w:rPr>
        <w:t xml:space="preserve"> that technology can enable them to visualize the resu</w:t>
      </w:r>
      <w:r w:rsidR="00063CE8">
        <w:rPr>
          <w:rFonts w:ascii="Times New Roman" w:hAnsi="Times New Roman" w:cs="Times New Roman"/>
        </w:rPr>
        <w:t xml:space="preserve">lts of varying assumptions, </w:t>
      </w:r>
      <w:r w:rsidRPr="008216E5">
        <w:rPr>
          <w:rFonts w:ascii="Times New Roman" w:hAnsi="Times New Roman" w:cs="Times New Roman"/>
        </w:rPr>
        <w:t>explore consequences</w:t>
      </w:r>
      <w:r w:rsidR="00063CE8">
        <w:rPr>
          <w:rFonts w:ascii="Times New Roman" w:hAnsi="Times New Roman" w:cs="Times New Roman"/>
        </w:rPr>
        <w:t>, and compare predictions with data</w:t>
      </w:r>
      <w:r w:rsidRPr="008216E5">
        <w:rPr>
          <w:rFonts w:ascii="Times New Roman" w:hAnsi="Times New Roman" w:cs="Times New Roman"/>
        </w:rPr>
        <w:t xml:space="preserve">. </w:t>
      </w:r>
    </w:p>
    <w:p w14:paraId="5968C19A"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identify</w:t>
      </w:r>
      <w:proofErr w:type="gramEnd"/>
      <w:r w:rsidRPr="008216E5">
        <w:rPr>
          <w:rFonts w:ascii="Times New Roman" w:hAnsi="Times New Roman" w:cs="Times New Roman"/>
        </w:rPr>
        <w:t xml:space="preserve"> relevant mathematical resources and use them to pose or solve problems. </w:t>
      </w:r>
    </w:p>
    <w:p w14:paraId="22D82922"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use</w:t>
      </w:r>
      <w:proofErr w:type="gramEnd"/>
      <w:r w:rsidRPr="008216E5">
        <w:rPr>
          <w:rFonts w:ascii="Times New Roman" w:hAnsi="Times New Roman" w:cs="Times New Roman"/>
        </w:rPr>
        <w:t xml:space="preserve"> technological tools to explore and deepen their understanding of concepts.</w:t>
      </w:r>
    </w:p>
    <w:p w14:paraId="59AEBE50" w14:textId="77777777" w:rsidR="008216E5" w:rsidRPr="008216E5" w:rsidRDefault="008216E5" w:rsidP="00743A00">
      <w:pPr>
        <w:numPr>
          <w:ilvl w:val="0"/>
          <w:numId w:val="23"/>
        </w:numPr>
        <w:spacing w:after="0" w:line="240" w:lineRule="auto"/>
        <w:ind w:right="-180"/>
        <w:rPr>
          <w:rFonts w:ascii="Times New Roman" w:hAnsi="Times New Roman" w:cs="Times New Roman"/>
          <w:b/>
        </w:rPr>
      </w:pPr>
      <w:r w:rsidRPr="008216E5">
        <w:rPr>
          <w:rFonts w:ascii="Times New Roman" w:hAnsi="Times New Roman" w:cs="Times New Roman"/>
          <w:b/>
        </w:rPr>
        <w:t>Attend to precision.</w:t>
      </w:r>
    </w:p>
    <w:p w14:paraId="1FC7EF69" w14:textId="77777777" w:rsidR="008216E5" w:rsidRPr="008216E5" w:rsidRDefault="008216E5" w:rsidP="008216E5">
      <w:pPr>
        <w:spacing w:after="0" w:line="240" w:lineRule="auto"/>
        <w:ind w:left="-1080" w:right="-180" w:firstLine="360"/>
        <w:rPr>
          <w:rFonts w:ascii="Times New Roman" w:hAnsi="Times New Roman" w:cs="Times New Roman"/>
        </w:rPr>
      </w:pPr>
      <w:r w:rsidRPr="008216E5">
        <w:rPr>
          <w:rFonts w:ascii="Times New Roman" w:hAnsi="Times New Roman" w:cs="Times New Roman"/>
        </w:rPr>
        <w:t>Mathematically proficient students:</w:t>
      </w:r>
    </w:p>
    <w:p w14:paraId="54385BA5"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try</w:t>
      </w:r>
      <w:proofErr w:type="gramEnd"/>
      <w:r w:rsidRPr="008216E5">
        <w:rPr>
          <w:rFonts w:ascii="Times New Roman" w:hAnsi="Times New Roman" w:cs="Times New Roman"/>
        </w:rPr>
        <w:t xml:space="preserve"> to communicate precisely to others. </w:t>
      </w:r>
    </w:p>
    <w:p w14:paraId="1120B43E" w14:textId="77777777" w:rsidR="008216E5" w:rsidRPr="008216E5" w:rsidRDefault="00063CE8" w:rsidP="00743A00">
      <w:pPr>
        <w:numPr>
          <w:ilvl w:val="2"/>
          <w:numId w:val="29"/>
        </w:numPr>
        <w:tabs>
          <w:tab w:val="clear" w:pos="2340"/>
        </w:tabs>
        <w:spacing w:after="0" w:line="240" w:lineRule="auto"/>
        <w:ind w:left="-360" w:right="-180"/>
        <w:rPr>
          <w:rFonts w:ascii="Times New Roman" w:hAnsi="Times New Roman" w:cs="Times New Roman"/>
        </w:rPr>
      </w:pPr>
      <w:proofErr w:type="gramStart"/>
      <w:r>
        <w:rPr>
          <w:rFonts w:ascii="Times New Roman" w:hAnsi="Times New Roman" w:cs="Times New Roman"/>
        </w:rPr>
        <w:t>try</w:t>
      </w:r>
      <w:proofErr w:type="gramEnd"/>
      <w:r>
        <w:rPr>
          <w:rFonts w:ascii="Times New Roman" w:hAnsi="Times New Roman" w:cs="Times New Roman"/>
        </w:rPr>
        <w:t xml:space="preserve"> to</w:t>
      </w:r>
      <w:r w:rsidR="008216E5" w:rsidRPr="008216E5">
        <w:rPr>
          <w:rFonts w:ascii="Times New Roman" w:hAnsi="Times New Roman" w:cs="Times New Roman"/>
        </w:rPr>
        <w:t xml:space="preserve"> use clear definitions in discussion with others and in their own reasoning. </w:t>
      </w:r>
    </w:p>
    <w:p w14:paraId="2EAF6632"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state</w:t>
      </w:r>
      <w:proofErr w:type="gramEnd"/>
      <w:r w:rsidRPr="008216E5">
        <w:rPr>
          <w:rFonts w:ascii="Times New Roman" w:hAnsi="Times New Roman" w:cs="Times New Roman"/>
        </w:rPr>
        <w:t xml:space="preserve"> the meaning of the symbols they choose, including using the equal sign consistently and appropriately. </w:t>
      </w:r>
    </w:p>
    <w:p w14:paraId="19F0646F"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specify</w:t>
      </w:r>
      <w:proofErr w:type="gramEnd"/>
      <w:r w:rsidRPr="008216E5">
        <w:rPr>
          <w:rFonts w:ascii="Times New Roman" w:hAnsi="Times New Roman" w:cs="Times New Roman"/>
        </w:rPr>
        <w:t xml:space="preserve"> units of measure and label axes to clarify the correspondence with quantities in a problem. </w:t>
      </w:r>
    </w:p>
    <w:p w14:paraId="3649A8C0"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calculate</w:t>
      </w:r>
      <w:proofErr w:type="gramEnd"/>
      <w:r w:rsidRPr="008216E5">
        <w:rPr>
          <w:rFonts w:ascii="Times New Roman" w:hAnsi="Times New Roman" w:cs="Times New Roman"/>
        </w:rPr>
        <w:t xml:space="preserve"> accurately and efficiently, express numerical answers with a degree of precision appropriate for the </w:t>
      </w:r>
      <w:r w:rsidR="00063CE8">
        <w:rPr>
          <w:rFonts w:ascii="Times New Roman" w:hAnsi="Times New Roman" w:cs="Times New Roman"/>
        </w:rPr>
        <w:t xml:space="preserve">problem </w:t>
      </w:r>
      <w:r w:rsidRPr="008216E5">
        <w:rPr>
          <w:rFonts w:ascii="Times New Roman" w:hAnsi="Times New Roman" w:cs="Times New Roman"/>
        </w:rPr>
        <w:t xml:space="preserve">context. </w:t>
      </w:r>
    </w:p>
    <w:p w14:paraId="42DBB0F5" w14:textId="77777777" w:rsidR="008216E5" w:rsidRPr="008216E5" w:rsidRDefault="008216E5" w:rsidP="00743A00">
      <w:pPr>
        <w:numPr>
          <w:ilvl w:val="2"/>
          <w:numId w:val="38"/>
        </w:numPr>
        <w:tabs>
          <w:tab w:val="clear" w:pos="2340"/>
        </w:tabs>
        <w:spacing w:after="0" w:line="240" w:lineRule="auto"/>
        <w:ind w:left="0" w:right="-180"/>
        <w:rPr>
          <w:rFonts w:ascii="Times New Roman" w:hAnsi="Times New Roman" w:cs="Times New Roman"/>
        </w:rPr>
      </w:pPr>
      <w:r w:rsidRPr="008216E5">
        <w:rPr>
          <w:rFonts w:ascii="Times New Roman" w:hAnsi="Times New Roman" w:cs="Times New Roman"/>
        </w:rPr>
        <w:t xml:space="preserve">In the elementary grades, students give carefully formulated explanations to each other. </w:t>
      </w:r>
    </w:p>
    <w:p w14:paraId="01206D5E" w14:textId="77777777" w:rsidR="008216E5" w:rsidRPr="008216E5" w:rsidRDefault="008216E5" w:rsidP="00743A00">
      <w:pPr>
        <w:numPr>
          <w:ilvl w:val="2"/>
          <w:numId w:val="38"/>
        </w:numPr>
        <w:tabs>
          <w:tab w:val="clear" w:pos="2340"/>
        </w:tabs>
        <w:spacing w:after="0" w:line="240" w:lineRule="auto"/>
        <w:ind w:left="0" w:right="-180"/>
        <w:rPr>
          <w:rFonts w:ascii="Times New Roman" w:hAnsi="Times New Roman" w:cs="Times New Roman"/>
        </w:rPr>
      </w:pPr>
      <w:r w:rsidRPr="008216E5">
        <w:rPr>
          <w:rFonts w:ascii="Times New Roman" w:hAnsi="Times New Roman" w:cs="Times New Roman"/>
        </w:rPr>
        <w:t>In high school, students have learned to examine claims and make explicit use of definitions.</w:t>
      </w:r>
    </w:p>
    <w:p w14:paraId="541051C4" w14:textId="77777777" w:rsidR="008216E5" w:rsidRPr="008216E5" w:rsidRDefault="008216E5" w:rsidP="00743A00">
      <w:pPr>
        <w:numPr>
          <w:ilvl w:val="0"/>
          <w:numId w:val="24"/>
        </w:numPr>
        <w:spacing w:after="0" w:line="240" w:lineRule="auto"/>
        <w:ind w:right="-180"/>
        <w:rPr>
          <w:rFonts w:ascii="Times New Roman" w:hAnsi="Times New Roman" w:cs="Times New Roman"/>
          <w:b/>
        </w:rPr>
      </w:pPr>
      <w:r w:rsidRPr="008216E5">
        <w:rPr>
          <w:rFonts w:ascii="Times New Roman" w:hAnsi="Times New Roman" w:cs="Times New Roman"/>
          <w:b/>
        </w:rPr>
        <w:t>Look for and make use of structure.</w:t>
      </w:r>
    </w:p>
    <w:p w14:paraId="111DA2E6"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38FF1690"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look</w:t>
      </w:r>
      <w:proofErr w:type="gramEnd"/>
      <w:r w:rsidRPr="008216E5">
        <w:rPr>
          <w:rFonts w:ascii="Times New Roman" w:hAnsi="Times New Roman" w:cs="Times New Roman"/>
        </w:rPr>
        <w:t xml:space="preserve"> closely to discern a pattern or structure. </w:t>
      </w:r>
    </w:p>
    <w:p w14:paraId="2D117751" w14:textId="77777777" w:rsidR="008216E5" w:rsidRPr="008216E5" w:rsidRDefault="00063CE8" w:rsidP="00743A00">
      <w:pPr>
        <w:numPr>
          <w:ilvl w:val="1"/>
          <w:numId w:val="39"/>
        </w:numPr>
        <w:tabs>
          <w:tab w:val="clear" w:pos="360"/>
        </w:tabs>
        <w:spacing w:after="0" w:line="240" w:lineRule="auto"/>
        <w:ind w:left="0" w:right="-187"/>
        <w:rPr>
          <w:rFonts w:ascii="Times New Roman" w:hAnsi="Times New Roman" w:cs="Times New Roman"/>
        </w:rPr>
      </w:pPr>
      <w:r>
        <w:rPr>
          <w:rFonts w:ascii="Times New Roman" w:hAnsi="Times New Roman" w:cs="Times New Roman"/>
        </w:rPr>
        <w:t xml:space="preserve">Young students </w:t>
      </w:r>
      <w:r w:rsidR="008216E5" w:rsidRPr="008216E5">
        <w:rPr>
          <w:rFonts w:ascii="Times New Roman" w:hAnsi="Times New Roman" w:cs="Times New Roman"/>
        </w:rPr>
        <w:t>might notice that three and seven more is the same amount as seven and three more</w:t>
      </w:r>
      <w:r>
        <w:rPr>
          <w:rFonts w:ascii="Times New Roman" w:hAnsi="Times New Roman" w:cs="Times New Roman"/>
        </w:rPr>
        <w:t xml:space="preserve"> or they may sort a collection of shapes according to how many sides the shapes have</w:t>
      </w:r>
      <w:r w:rsidR="008216E5" w:rsidRPr="008216E5">
        <w:rPr>
          <w:rFonts w:ascii="Times New Roman" w:hAnsi="Times New Roman" w:cs="Times New Roman"/>
        </w:rPr>
        <w:t xml:space="preserve">. </w:t>
      </w:r>
    </w:p>
    <w:p w14:paraId="121B3293" w14:textId="77777777" w:rsidR="008216E5" w:rsidRPr="008216E5" w:rsidRDefault="008216E5" w:rsidP="00743A00">
      <w:pPr>
        <w:numPr>
          <w:ilvl w:val="1"/>
          <w:numId w:val="39"/>
        </w:numPr>
        <w:tabs>
          <w:tab w:val="clear" w:pos="360"/>
        </w:tabs>
        <w:spacing w:after="0" w:line="240" w:lineRule="auto"/>
        <w:ind w:left="0" w:right="-187"/>
        <w:rPr>
          <w:rFonts w:ascii="Times New Roman" w:hAnsi="Times New Roman" w:cs="Times New Roman"/>
        </w:rPr>
      </w:pPr>
      <w:r w:rsidRPr="008216E5">
        <w:rPr>
          <w:rFonts w:ascii="Times New Roman" w:hAnsi="Times New Roman" w:cs="Times New Roman"/>
        </w:rPr>
        <w:lastRenderedPageBreak/>
        <w:t xml:space="preserve">Later, students will see 7 </w:t>
      </w:r>
      <w:r w:rsidRPr="008216E5">
        <w:rPr>
          <w:rFonts w:ascii="Times New Roman" w:hAnsi="Times New Roman" w:cs="Times New Roman"/>
          <w:position w:val="2"/>
        </w:rPr>
        <w:t xml:space="preserve">x </w:t>
      </w:r>
      <w:r w:rsidRPr="008216E5">
        <w:rPr>
          <w:rFonts w:ascii="Times New Roman" w:hAnsi="Times New Roman" w:cs="Times New Roman"/>
        </w:rPr>
        <w:t xml:space="preserve">8 equals the well remembered 7 </w:t>
      </w:r>
      <w:r w:rsidRPr="008216E5">
        <w:rPr>
          <w:rFonts w:ascii="Times New Roman" w:hAnsi="Times New Roman" w:cs="Times New Roman"/>
          <w:position w:val="2"/>
        </w:rPr>
        <w:t>x</w:t>
      </w:r>
      <w:r w:rsidRPr="008216E5">
        <w:rPr>
          <w:rFonts w:ascii="Times New Roman" w:hAnsi="Times New Roman" w:cs="Times New Roman"/>
        </w:rPr>
        <w:t xml:space="preserve"> 5 + 7 </w:t>
      </w:r>
      <w:r w:rsidRPr="008216E5">
        <w:rPr>
          <w:rFonts w:ascii="Times New Roman" w:hAnsi="Times New Roman" w:cs="Times New Roman"/>
          <w:position w:val="2"/>
        </w:rPr>
        <w:t>x</w:t>
      </w:r>
      <w:r w:rsidRPr="008216E5">
        <w:rPr>
          <w:rFonts w:ascii="Times New Roman" w:hAnsi="Times New Roman" w:cs="Times New Roman"/>
        </w:rPr>
        <w:t xml:space="preserve"> 3, in preparation for the distributive property. </w:t>
      </w:r>
    </w:p>
    <w:p w14:paraId="386FE434" w14:textId="77777777" w:rsidR="008216E5" w:rsidRPr="008216E5" w:rsidRDefault="008216E5" w:rsidP="00743A00">
      <w:pPr>
        <w:numPr>
          <w:ilvl w:val="1"/>
          <w:numId w:val="39"/>
        </w:numPr>
        <w:tabs>
          <w:tab w:val="clear" w:pos="360"/>
        </w:tabs>
        <w:spacing w:after="0" w:line="240" w:lineRule="auto"/>
        <w:ind w:left="0" w:right="-187"/>
        <w:rPr>
          <w:rFonts w:ascii="Times New Roman" w:hAnsi="Times New Roman" w:cs="Times New Roman"/>
        </w:rPr>
      </w:pPr>
      <w:r w:rsidRPr="008216E5">
        <w:rPr>
          <w:rFonts w:ascii="Times New Roman" w:hAnsi="Times New Roman" w:cs="Times New Roman"/>
        </w:rPr>
        <w:t xml:space="preserve">In the expression </w:t>
      </w:r>
      <w:r w:rsidRPr="008216E5">
        <w:rPr>
          <w:rFonts w:ascii="Times New Roman" w:hAnsi="Times New Roman" w:cs="Times New Roman"/>
          <w:i/>
        </w:rPr>
        <w:t>x</w:t>
      </w:r>
      <w:r w:rsidRPr="008216E5">
        <w:rPr>
          <w:rFonts w:ascii="Times New Roman" w:hAnsi="Times New Roman" w:cs="Times New Roman"/>
          <w:vertAlign w:val="superscript"/>
        </w:rPr>
        <w:t xml:space="preserve">2 </w:t>
      </w:r>
      <w:r w:rsidRPr="008216E5">
        <w:rPr>
          <w:rFonts w:ascii="Times New Roman" w:hAnsi="Times New Roman" w:cs="Times New Roman"/>
        </w:rPr>
        <w:t>+ 9</w:t>
      </w:r>
      <w:r w:rsidRPr="008216E5">
        <w:rPr>
          <w:rFonts w:ascii="Times New Roman" w:hAnsi="Times New Roman" w:cs="Times New Roman"/>
          <w:i/>
        </w:rPr>
        <w:t xml:space="preserve">x </w:t>
      </w:r>
      <w:r w:rsidRPr="008216E5">
        <w:rPr>
          <w:rFonts w:ascii="Times New Roman" w:hAnsi="Times New Roman" w:cs="Times New Roman"/>
        </w:rPr>
        <w:t xml:space="preserve">+ 14, older students can see the 14 as 2 </w:t>
      </w:r>
      <w:r w:rsidRPr="008216E5">
        <w:rPr>
          <w:rFonts w:ascii="Times New Roman" w:hAnsi="Times New Roman" w:cs="Times New Roman"/>
          <w:position w:val="2"/>
        </w:rPr>
        <w:t xml:space="preserve">x </w:t>
      </w:r>
      <w:r w:rsidRPr="008216E5">
        <w:rPr>
          <w:rFonts w:ascii="Times New Roman" w:hAnsi="Times New Roman" w:cs="Times New Roman"/>
        </w:rPr>
        <w:t xml:space="preserve">7 and the 9 as 2 + 7. </w:t>
      </w:r>
      <w:r w:rsidR="00063CE8">
        <w:rPr>
          <w:rFonts w:ascii="Times New Roman" w:hAnsi="Times New Roman" w:cs="Times New Roman"/>
        </w:rPr>
        <w:t>They recognize the significance of an existing line in a geometric figure and can use the strategy of drawing an auxiliary line for solving problems.</w:t>
      </w:r>
    </w:p>
    <w:p w14:paraId="37927E93" w14:textId="77777777" w:rsidR="008216E5" w:rsidRPr="008216E5" w:rsidRDefault="008216E5" w:rsidP="00743A00">
      <w:pPr>
        <w:numPr>
          <w:ilvl w:val="0"/>
          <w:numId w:val="30"/>
        </w:numPr>
        <w:tabs>
          <w:tab w:val="clear" w:pos="-72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step</w:t>
      </w:r>
      <w:proofErr w:type="gramEnd"/>
      <w:r w:rsidRPr="008216E5">
        <w:rPr>
          <w:rFonts w:ascii="Times New Roman" w:hAnsi="Times New Roman" w:cs="Times New Roman"/>
        </w:rPr>
        <w:t xml:space="preserve"> back for an overview and can shift perspective. </w:t>
      </w:r>
    </w:p>
    <w:p w14:paraId="0A0EA586" w14:textId="77777777" w:rsidR="004F2B2F" w:rsidRPr="004F2B2F" w:rsidRDefault="008216E5" w:rsidP="00743A00">
      <w:pPr>
        <w:numPr>
          <w:ilvl w:val="0"/>
          <w:numId w:val="30"/>
        </w:numPr>
        <w:spacing w:after="0" w:line="240" w:lineRule="auto"/>
        <w:ind w:left="-360" w:right="-187"/>
        <w:rPr>
          <w:rFonts w:ascii="Times New Roman" w:hAnsi="Times New Roman" w:cs="Times New Roman"/>
        </w:rPr>
      </w:pPr>
      <w:proofErr w:type="gramStart"/>
      <w:r w:rsidRPr="008216E5">
        <w:rPr>
          <w:rFonts w:ascii="Times New Roman" w:hAnsi="Times New Roman" w:cs="Times New Roman"/>
        </w:rPr>
        <w:t>see</w:t>
      </w:r>
      <w:proofErr w:type="gramEnd"/>
      <w:r w:rsidRPr="008216E5">
        <w:rPr>
          <w:rFonts w:ascii="Times New Roman" w:hAnsi="Times New Roman" w:cs="Times New Roman"/>
        </w:rPr>
        <w:t xml:space="preserve"> complicated things, such as some algebraic expressions, as single objects or composed of several objects. </w:t>
      </w:r>
    </w:p>
    <w:p w14:paraId="6EF0AA2B" w14:textId="77777777" w:rsidR="008216E5" w:rsidRPr="008216E5" w:rsidRDefault="008216E5" w:rsidP="00743A00">
      <w:pPr>
        <w:numPr>
          <w:ilvl w:val="0"/>
          <w:numId w:val="22"/>
        </w:numPr>
        <w:spacing w:after="0" w:line="240" w:lineRule="auto"/>
        <w:ind w:right="-180"/>
        <w:rPr>
          <w:rFonts w:ascii="Times New Roman" w:hAnsi="Times New Roman" w:cs="Times New Roman"/>
          <w:b/>
        </w:rPr>
      </w:pPr>
      <w:r w:rsidRPr="008216E5">
        <w:rPr>
          <w:rFonts w:ascii="Times New Roman" w:hAnsi="Times New Roman" w:cs="Times New Roman"/>
          <w:b/>
        </w:rPr>
        <w:t>Look for and express regularity in repeated reasoning.</w:t>
      </w:r>
    </w:p>
    <w:p w14:paraId="21BD1F12"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6F5DBB4B"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r w:rsidRPr="008216E5">
        <w:rPr>
          <w:rFonts w:ascii="Times New Roman" w:hAnsi="Times New Roman" w:cs="Times New Roman"/>
        </w:rPr>
        <w:t>notice if calculations are repeated</w:t>
      </w:r>
    </w:p>
    <w:p w14:paraId="79E73091" w14:textId="77777777" w:rsidR="00063CE8" w:rsidRPr="000A09A3"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look</w:t>
      </w:r>
      <w:proofErr w:type="gramEnd"/>
      <w:r w:rsidRPr="008216E5">
        <w:rPr>
          <w:rFonts w:ascii="Times New Roman" w:hAnsi="Times New Roman" w:cs="Times New Roman"/>
        </w:rPr>
        <w:t xml:space="preserve"> both for general methods and for shortcuts.</w:t>
      </w:r>
    </w:p>
    <w:p w14:paraId="353F227D" w14:textId="77777777" w:rsidR="000A09A3" w:rsidRP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b/>
        </w:rPr>
      </w:pPr>
      <w:r>
        <w:rPr>
          <w:rFonts w:ascii="Times New Roman" w:hAnsi="Times New Roman" w:cs="Times New Roman"/>
        </w:rPr>
        <w:t>Upper elementary students might notice when dividing 25 by 11 that they are repeating the same calculations over and over again, and conclude they have a repeated decimal.</w:t>
      </w:r>
    </w:p>
    <w:p w14:paraId="521AD9F8" w14:textId="77777777" w:rsidR="000A09A3" w:rsidRP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b/>
        </w:rPr>
      </w:pPr>
      <w:r>
        <w:rPr>
          <w:rFonts w:ascii="Times New Roman" w:hAnsi="Times New Roman" w:cs="Times New Roman"/>
        </w:rPr>
        <w:t>Middle school students might abstract the equation (y-2)/((x-1)=3 by paying attention to the calculation of slope as they repeatedly check whether the points are on the line through (1,2) with a slope 3.</w:t>
      </w:r>
    </w:p>
    <w:p w14:paraId="6B28E0A6" w14:textId="77777777" w:rsid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rPr>
      </w:pPr>
      <w:r>
        <w:rPr>
          <w:rFonts w:ascii="Times New Roman" w:hAnsi="Times New Roman" w:cs="Times New Roman"/>
        </w:rPr>
        <w:t>Noticing the regularity in the way terms cancel when expanding (x-1)(x+1)(x</w:t>
      </w:r>
      <w:r w:rsidRPr="000A09A3">
        <w:rPr>
          <w:rFonts w:ascii="Times New Roman" w:hAnsi="Times New Roman" w:cs="Times New Roman"/>
          <w:vertAlign w:val="superscript"/>
        </w:rPr>
        <w:t>2</w:t>
      </w:r>
      <w:r>
        <w:rPr>
          <w:rFonts w:ascii="Times New Roman" w:hAnsi="Times New Roman" w:cs="Times New Roman"/>
        </w:rPr>
        <w:t>+1) and (x-1)(x</w:t>
      </w:r>
      <w:r>
        <w:rPr>
          <w:rFonts w:ascii="Times New Roman" w:hAnsi="Times New Roman" w:cs="Times New Roman"/>
          <w:vertAlign w:val="superscript"/>
        </w:rPr>
        <w:t>3</w:t>
      </w:r>
      <w:r>
        <w:rPr>
          <w:rFonts w:ascii="Times New Roman" w:hAnsi="Times New Roman" w:cs="Times New Roman"/>
        </w:rPr>
        <w:t>+x</w:t>
      </w:r>
      <w:r>
        <w:rPr>
          <w:rFonts w:ascii="Times New Roman" w:hAnsi="Times New Roman" w:cs="Times New Roman"/>
          <w:vertAlign w:val="superscript"/>
        </w:rPr>
        <w:t>2</w:t>
      </w:r>
      <w:r>
        <w:rPr>
          <w:rFonts w:ascii="Times New Roman" w:hAnsi="Times New Roman" w:cs="Times New Roman"/>
        </w:rPr>
        <w:t xml:space="preserve">+x+1) might lead high school students to the general formula for the sum of a geometric series. </w:t>
      </w:r>
    </w:p>
    <w:p w14:paraId="1A3F2D2E" w14:textId="77777777" w:rsidR="000A09A3" w:rsidRPr="000A09A3" w:rsidRDefault="000A09A3" w:rsidP="000A09A3">
      <w:pPr>
        <w:pStyle w:val="ListParagraph"/>
        <w:numPr>
          <w:ilvl w:val="0"/>
          <w:numId w:val="54"/>
        </w:numPr>
        <w:tabs>
          <w:tab w:val="left" w:pos="0"/>
        </w:tabs>
        <w:spacing w:after="0" w:line="240" w:lineRule="auto"/>
        <w:ind w:left="-360" w:right="-180"/>
        <w:rPr>
          <w:rFonts w:ascii="Times New Roman" w:hAnsi="Times New Roman" w:cs="Times New Roman"/>
        </w:rPr>
      </w:pPr>
      <w:proofErr w:type="gramStart"/>
      <w:r w:rsidRPr="000A09A3">
        <w:rPr>
          <w:rFonts w:ascii="Times New Roman" w:hAnsi="Times New Roman" w:cs="Times New Roman"/>
        </w:rPr>
        <w:t>maintain</w:t>
      </w:r>
      <w:proofErr w:type="gramEnd"/>
      <w:r w:rsidRPr="000A09A3">
        <w:rPr>
          <w:rFonts w:ascii="Times New Roman" w:hAnsi="Times New Roman" w:cs="Times New Roman"/>
        </w:rPr>
        <w:t xml:space="preserve"> oversight of the process</w:t>
      </w:r>
      <w:ins w:id="1" w:author="Diane Briars" w:date="2011-05-30T12:46:00Z">
        <w:r w:rsidRPr="000A09A3">
          <w:rPr>
            <w:rFonts w:ascii="Times New Roman" w:hAnsi="Times New Roman" w:cs="Times New Roman"/>
          </w:rPr>
          <w:t xml:space="preserve"> of solving a problem</w:t>
        </w:r>
      </w:ins>
      <w:r w:rsidRPr="000A09A3">
        <w:rPr>
          <w:rFonts w:ascii="Times New Roman" w:hAnsi="Times New Roman" w:cs="Times New Roman"/>
        </w:rPr>
        <w:t>, while attending to the details.</w:t>
      </w:r>
    </w:p>
    <w:p w14:paraId="04B4EE58" w14:textId="77777777" w:rsidR="000A09A3" w:rsidRPr="000A09A3" w:rsidRDefault="000A09A3" w:rsidP="000A09A3">
      <w:pPr>
        <w:pStyle w:val="ListParagraph"/>
        <w:numPr>
          <w:ilvl w:val="0"/>
          <w:numId w:val="54"/>
        </w:numPr>
        <w:tabs>
          <w:tab w:val="left" w:pos="0"/>
        </w:tabs>
        <w:spacing w:after="0" w:line="240" w:lineRule="auto"/>
        <w:ind w:left="-360" w:right="-180"/>
        <w:rPr>
          <w:rFonts w:ascii="Times New Roman" w:hAnsi="Times New Roman" w:cs="Times New Roman"/>
        </w:rPr>
      </w:pPr>
      <w:proofErr w:type="gramStart"/>
      <w:r w:rsidRPr="000A09A3">
        <w:rPr>
          <w:rFonts w:ascii="Times New Roman" w:hAnsi="Times New Roman" w:cs="Times New Roman"/>
        </w:rPr>
        <w:t>continually</w:t>
      </w:r>
      <w:proofErr w:type="gramEnd"/>
      <w:r w:rsidRPr="000A09A3">
        <w:rPr>
          <w:rFonts w:ascii="Times New Roman" w:hAnsi="Times New Roman" w:cs="Times New Roman"/>
        </w:rPr>
        <w:t xml:space="preserve"> evaluate the reasonableness of intermediate results.</w:t>
      </w:r>
    </w:p>
    <w:p w14:paraId="2C285506" w14:textId="77777777" w:rsidR="000A09A3" w:rsidRPr="000A09A3" w:rsidRDefault="000A09A3" w:rsidP="000A09A3">
      <w:pPr>
        <w:tabs>
          <w:tab w:val="left" w:pos="0"/>
        </w:tabs>
        <w:spacing w:after="0" w:line="240" w:lineRule="auto"/>
        <w:ind w:right="-180"/>
        <w:rPr>
          <w:rFonts w:ascii="Times New Roman" w:hAnsi="Times New Roman" w:cs="Times New Roman"/>
        </w:rPr>
      </w:pPr>
    </w:p>
    <w:p w14:paraId="2252A3B8" w14:textId="77777777" w:rsidR="000A09A3" w:rsidRDefault="000A09A3">
      <w:pPr>
        <w:rPr>
          <w:rFonts w:ascii="Times New Roman" w:hAnsi="Times New Roman" w:cs="Times New Roman"/>
          <w:sz w:val="72"/>
          <w:szCs w:val="72"/>
        </w:rPr>
      </w:pPr>
      <w:r>
        <w:rPr>
          <w:rFonts w:ascii="Times New Roman" w:hAnsi="Times New Roman" w:cs="Times New Roman"/>
          <w:sz w:val="72"/>
          <w:szCs w:val="72"/>
        </w:rPr>
        <w:br w:type="page"/>
      </w:r>
    </w:p>
    <w:p w14:paraId="575F89D5" w14:textId="77777777" w:rsidR="004F2B2F" w:rsidRDefault="004F2B2F" w:rsidP="004F2B2F">
      <w:pPr>
        <w:spacing w:after="0"/>
        <w:jc w:val="center"/>
        <w:rPr>
          <w:rFonts w:ascii="Times New Roman" w:hAnsi="Times New Roman" w:cs="Times New Roman"/>
          <w:sz w:val="72"/>
          <w:szCs w:val="72"/>
        </w:rPr>
      </w:pPr>
    </w:p>
    <w:p w14:paraId="07378EDE" w14:textId="77777777" w:rsidR="004F2B2F" w:rsidRDefault="004F2B2F" w:rsidP="004F2B2F">
      <w:pPr>
        <w:spacing w:after="0"/>
        <w:jc w:val="center"/>
        <w:rPr>
          <w:rFonts w:ascii="Times New Roman" w:hAnsi="Times New Roman" w:cs="Times New Roman"/>
          <w:sz w:val="72"/>
          <w:szCs w:val="72"/>
        </w:rPr>
      </w:pPr>
    </w:p>
    <w:p w14:paraId="79708FFF" w14:textId="77777777" w:rsidR="004F2B2F" w:rsidRDefault="004F2B2F" w:rsidP="004F2B2F">
      <w:pPr>
        <w:spacing w:after="0"/>
        <w:jc w:val="center"/>
        <w:rPr>
          <w:rFonts w:ascii="Times New Roman" w:hAnsi="Times New Roman" w:cs="Times New Roman"/>
          <w:sz w:val="72"/>
          <w:szCs w:val="72"/>
        </w:rPr>
      </w:pPr>
    </w:p>
    <w:p w14:paraId="6E511010" w14:textId="77777777" w:rsidR="004F2B2F" w:rsidRDefault="004F2B2F" w:rsidP="00907583">
      <w:pPr>
        <w:spacing w:after="0"/>
        <w:rPr>
          <w:rFonts w:ascii="Times New Roman" w:hAnsi="Times New Roman" w:cs="Times New Roman"/>
          <w:sz w:val="72"/>
          <w:szCs w:val="72"/>
        </w:rPr>
      </w:pPr>
    </w:p>
    <w:p w14:paraId="36E21B57" w14:textId="77777777" w:rsidR="004F2B2F" w:rsidRPr="004F2B2F" w:rsidRDefault="004F2B2F" w:rsidP="004F2B2F">
      <w:pPr>
        <w:spacing w:after="0"/>
        <w:jc w:val="center"/>
        <w:rPr>
          <w:rFonts w:ascii="Times New Roman" w:hAnsi="Times New Roman" w:cs="Times New Roman"/>
        </w:rPr>
      </w:pPr>
      <w:r>
        <w:rPr>
          <w:rFonts w:ascii="Times New Roman" w:hAnsi="Times New Roman" w:cs="Times New Roman"/>
          <w:sz w:val="72"/>
          <w:szCs w:val="72"/>
        </w:rPr>
        <w:t>Tool 3</w:t>
      </w:r>
    </w:p>
    <w:p w14:paraId="1B3FB73E" w14:textId="77777777" w:rsidR="004F2B2F" w:rsidRDefault="004F2B2F" w:rsidP="004F2B2F">
      <w:pPr>
        <w:spacing w:after="0"/>
        <w:jc w:val="center"/>
        <w:rPr>
          <w:rFonts w:ascii="Times New Roman" w:hAnsi="Times New Roman" w:cs="Times New Roman"/>
          <w:sz w:val="72"/>
          <w:szCs w:val="72"/>
        </w:rPr>
      </w:pPr>
      <w:r>
        <w:rPr>
          <w:rFonts w:ascii="Times New Roman" w:hAnsi="Times New Roman" w:cs="Times New Roman"/>
          <w:sz w:val="72"/>
          <w:szCs w:val="72"/>
        </w:rPr>
        <w:t>Overarching Considerations</w:t>
      </w:r>
    </w:p>
    <w:p w14:paraId="766588CE" w14:textId="77777777" w:rsidR="004F2B2F" w:rsidRDefault="004F2B2F" w:rsidP="004F2B2F">
      <w:pPr>
        <w:spacing w:after="0"/>
        <w:jc w:val="center"/>
        <w:rPr>
          <w:rFonts w:ascii="Times New Roman" w:hAnsi="Times New Roman" w:cs="Times New Roman"/>
          <w:sz w:val="72"/>
          <w:szCs w:val="72"/>
        </w:rPr>
      </w:pPr>
    </w:p>
    <w:p w14:paraId="303E4B63" w14:textId="77777777" w:rsidR="004F2B2F" w:rsidRDefault="004F2B2F" w:rsidP="004F2B2F">
      <w:pPr>
        <w:spacing w:after="0"/>
        <w:jc w:val="center"/>
        <w:rPr>
          <w:rFonts w:ascii="Times New Roman" w:hAnsi="Times New Roman" w:cs="Times New Roman"/>
          <w:sz w:val="72"/>
          <w:szCs w:val="72"/>
        </w:rPr>
      </w:pPr>
      <w:r>
        <w:rPr>
          <w:rFonts w:ascii="Times New Roman" w:hAnsi="Times New Roman" w:cs="Times New Roman"/>
          <w:sz w:val="72"/>
          <w:szCs w:val="72"/>
        </w:rPr>
        <w:t>Equity</w:t>
      </w:r>
    </w:p>
    <w:p w14:paraId="60DED4E1" w14:textId="77777777" w:rsidR="00F16E93" w:rsidRDefault="004F2B2F" w:rsidP="00F16E93">
      <w:pPr>
        <w:spacing w:after="0"/>
        <w:jc w:val="center"/>
        <w:rPr>
          <w:rFonts w:ascii="Times New Roman" w:hAnsi="Times New Roman" w:cs="Times New Roman"/>
          <w:sz w:val="72"/>
          <w:szCs w:val="72"/>
        </w:rPr>
      </w:pPr>
      <w:r>
        <w:rPr>
          <w:rFonts w:ascii="Times New Roman" w:hAnsi="Times New Roman" w:cs="Times New Roman"/>
          <w:sz w:val="72"/>
          <w:szCs w:val="72"/>
        </w:rPr>
        <w:t>Formative Assessment</w:t>
      </w:r>
    </w:p>
    <w:p w14:paraId="5F999341" w14:textId="77777777" w:rsidR="00F16E93" w:rsidRDefault="00F16E93" w:rsidP="00F16E93">
      <w:pPr>
        <w:spacing w:after="0"/>
        <w:jc w:val="center"/>
        <w:rPr>
          <w:rFonts w:ascii="Times New Roman" w:hAnsi="Times New Roman" w:cs="Times New Roman"/>
          <w:sz w:val="72"/>
          <w:szCs w:val="72"/>
        </w:rPr>
      </w:pPr>
      <w:r>
        <w:rPr>
          <w:rFonts w:ascii="Times New Roman" w:hAnsi="Times New Roman" w:cs="Times New Roman"/>
          <w:sz w:val="72"/>
          <w:szCs w:val="72"/>
        </w:rPr>
        <w:t>Technology</w:t>
      </w:r>
    </w:p>
    <w:p w14:paraId="21B30473" w14:textId="77777777" w:rsidR="003F0FC3" w:rsidRDefault="003F0FC3" w:rsidP="00F16E93">
      <w:pPr>
        <w:spacing w:after="0"/>
        <w:jc w:val="center"/>
        <w:rPr>
          <w:rFonts w:ascii="Times New Roman" w:hAnsi="Times New Roman" w:cs="Times New Roman"/>
          <w:sz w:val="72"/>
          <w:szCs w:val="72"/>
        </w:rPr>
      </w:pPr>
    </w:p>
    <w:p w14:paraId="6BBE6F77" w14:textId="77777777" w:rsidR="00907583" w:rsidRDefault="00907583" w:rsidP="00962FEB">
      <w:pPr>
        <w:rPr>
          <w:rFonts w:ascii="Times New Roman" w:hAnsi="Times New Roman" w:cs="Times New Roman"/>
          <w:sz w:val="72"/>
          <w:szCs w:val="72"/>
        </w:rPr>
      </w:pPr>
    </w:p>
    <w:p w14:paraId="03C71136" w14:textId="77777777" w:rsidR="00907583" w:rsidRDefault="00907583" w:rsidP="00962FEB">
      <w:pPr>
        <w:rPr>
          <w:rFonts w:ascii="Times New Roman" w:hAnsi="Times New Roman" w:cs="Times New Roman"/>
          <w:sz w:val="72"/>
          <w:szCs w:val="72"/>
        </w:rPr>
      </w:pPr>
    </w:p>
    <w:p w14:paraId="06EBE42A" w14:textId="77777777" w:rsidR="00907583" w:rsidRPr="00962FEB" w:rsidRDefault="00907583" w:rsidP="00962FEB">
      <w:pPr>
        <w:rPr>
          <w:rFonts w:ascii="Times New Roman" w:hAnsi="Times New Roman" w:cs="Times New Roman"/>
          <w:sz w:val="72"/>
          <w:szCs w:val="72"/>
        </w:rPr>
        <w:sectPr w:rsidR="00907583" w:rsidRPr="00962FEB" w:rsidSect="00962FEB">
          <w:footerReference w:type="default" r:id="rId21"/>
          <w:pgSz w:w="12240" w:h="15840"/>
          <w:pgMar w:top="720" w:right="1080" w:bottom="1440" w:left="1800" w:header="720" w:footer="720" w:gutter="0"/>
          <w:cols w:space="720"/>
          <w:docGrid w:linePitch="360"/>
        </w:sectPr>
      </w:pPr>
    </w:p>
    <w:tbl>
      <w:tblPr>
        <w:tblpPr w:leftFromText="180" w:rightFromText="180" w:horzAnchor="margin" w:tblpY="-414"/>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440"/>
        <w:gridCol w:w="5940"/>
      </w:tblGrid>
      <w:tr w:rsidR="004F2B2F" w14:paraId="0E167DDB" w14:textId="77777777" w:rsidTr="00DB77F2">
        <w:trPr>
          <w:trHeight w:val="562"/>
        </w:trPr>
        <w:tc>
          <w:tcPr>
            <w:tcW w:w="14868" w:type="dxa"/>
            <w:gridSpan w:val="3"/>
            <w:tcBorders>
              <w:top w:val="single" w:sz="4" w:space="0" w:color="auto"/>
              <w:left w:val="single" w:sz="4" w:space="0" w:color="auto"/>
              <w:right w:val="single" w:sz="4" w:space="0" w:color="auto"/>
            </w:tcBorders>
          </w:tcPr>
          <w:p w14:paraId="229CE4CB" w14:textId="77777777" w:rsidR="004F2B2F" w:rsidRDefault="004F2B2F" w:rsidP="00DB77F2">
            <w:pPr>
              <w:spacing w:after="0"/>
              <w:jc w:val="center"/>
              <w:rPr>
                <w:rFonts w:ascii="Times New Roman" w:hAnsi="Times New Roman"/>
                <w:b/>
                <w:sz w:val="24"/>
                <w:szCs w:val="24"/>
              </w:rPr>
            </w:pPr>
            <w:r>
              <w:rPr>
                <w:rFonts w:ascii="Times New Roman" w:hAnsi="Times New Roman"/>
                <w:b/>
                <w:sz w:val="24"/>
                <w:szCs w:val="24"/>
              </w:rPr>
              <w:lastRenderedPageBreak/>
              <w:t xml:space="preserve">                                        CCSS</w:t>
            </w:r>
            <w:r w:rsidR="000A0CE3">
              <w:rPr>
                <w:rFonts w:ascii="Times New Roman" w:hAnsi="Times New Roman"/>
                <w:b/>
                <w:sz w:val="24"/>
                <w:szCs w:val="24"/>
              </w:rPr>
              <w:t>M</w:t>
            </w:r>
            <w:r>
              <w:rPr>
                <w:rFonts w:ascii="Times New Roman" w:hAnsi="Times New Roman"/>
                <w:b/>
                <w:sz w:val="24"/>
                <w:szCs w:val="24"/>
              </w:rPr>
              <w:t xml:space="preserve"> Curriculum Materials Analysis Project--Overarching Considerations (Tool 3)                                     Page 1</w:t>
            </w:r>
          </w:p>
          <w:p w14:paraId="780208CC" w14:textId="77777777" w:rsidR="003F0FC3" w:rsidRDefault="003F0FC3" w:rsidP="00DB77F2">
            <w:pPr>
              <w:spacing w:after="0"/>
              <w:rPr>
                <w:rFonts w:ascii="Times New Roman" w:hAnsi="Times New Roman"/>
              </w:rPr>
            </w:pPr>
          </w:p>
          <w:p w14:paraId="01187E23" w14:textId="77777777" w:rsidR="00485C42" w:rsidRPr="00485C42" w:rsidRDefault="00907583" w:rsidP="00AE0BD4">
            <w:pPr>
              <w:spacing w:after="0"/>
              <w:jc w:val="center"/>
              <w:rPr>
                <w:rFonts w:ascii="Times New Roman" w:hAnsi="Times New Roman"/>
                <w:b/>
              </w:rPr>
            </w:pPr>
            <w:r>
              <w:rPr>
                <w:rFonts w:ascii="Times New Roman" w:hAnsi="Times New Roman"/>
                <w:b/>
              </w:rPr>
              <w:t>C</w:t>
            </w:r>
            <w:r w:rsidR="00485C42">
              <w:rPr>
                <w:rFonts w:ascii="Times New Roman" w:hAnsi="Times New Roman"/>
                <w:b/>
              </w:rPr>
              <w:t>CSSM Curriculum Analysis Tool 3 (</w:t>
            </w:r>
            <w:r w:rsidR="00485C42" w:rsidRPr="00485C42">
              <w:rPr>
                <w:rFonts w:ascii="Times New Roman" w:hAnsi="Times New Roman"/>
                <w:b/>
              </w:rPr>
              <w:t>Overarching Considera</w:t>
            </w:r>
            <w:r w:rsidR="00485C42">
              <w:rPr>
                <w:rFonts w:ascii="Times New Roman" w:hAnsi="Times New Roman"/>
                <w:b/>
              </w:rPr>
              <w:t>t</w:t>
            </w:r>
            <w:r w:rsidR="00485C42" w:rsidRPr="00485C42">
              <w:rPr>
                <w:rFonts w:ascii="Times New Roman" w:hAnsi="Times New Roman"/>
                <w:b/>
              </w:rPr>
              <w:t>ions)</w:t>
            </w:r>
          </w:p>
          <w:p w14:paraId="23ABBA4A" w14:textId="77777777" w:rsidR="004F2B2F" w:rsidRDefault="004F2B2F" w:rsidP="00907583">
            <w:pPr>
              <w:spacing w:after="0"/>
              <w:rPr>
                <w:rFonts w:ascii="Times New Roman" w:hAnsi="Times New Roman"/>
              </w:rPr>
            </w:pPr>
            <w:r>
              <w:rPr>
                <w:rFonts w:ascii="Times New Roman" w:hAnsi="Times New Roman"/>
              </w:rPr>
              <w:t>This tool should be used after reviewing mathematics curriculum materials using Tool 1 (Content Analysis) and Tool 2 (Mathematic</w:t>
            </w:r>
            <w:r w:rsidR="00856087">
              <w:rPr>
                <w:rFonts w:ascii="Times New Roman" w:hAnsi="Times New Roman"/>
              </w:rPr>
              <w:t>al</w:t>
            </w:r>
            <w:r>
              <w:rPr>
                <w:rFonts w:ascii="Times New Roman" w:hAnsi="Times New Roman"/>
              </w:rPr>
              <w:t xml:space="preserve"> Practices Analysis).  After reviewing the curriculum materials carefully, answer the questions below reflecting important overarching considerations with regard to the materials.  Overarching considerations are those that support the teaching of Mathematics Core Content and Practices. </w:t>
            </w:r>
            <w:r w:rsidRPr="00E507EB">
              <w:rPr>
                <w:rFonts w:ascii="Times New Roman" w:hAnsi="Times New Roman"/>
                <w:b/>
              </w:rPr>
              <w:t>Equity</w:t>
            </w:r>
            <w:r w:rsidRPr="00F92A87">
              <w:rPr>
                <w:rFonts w:ascii="Times New Roman" w:hAnsi="Times New Roman"/>
                <w:b/>
              </w:rPr>
              <w:t>:</w:t>
            </w:r>
            <w:r>
              <w:rPr>
                <w:rFonts w:ascii="Times New Roman" w:hAnsi="Times New Roman"/>
              </w:rPr>
              <w:t xml:space="preserve"> NCTM (1991) calls for teachers to build on how students’ linguistic, ethnic, racial, gender, and socioeconomic backgrounds influence their learning; to help students to become aware of the role of mathematics in society and culture; to expose students to the contributions of various cultures to the advancement of mathematics; and to show students how mathematics relates to other subjects; and to provide students with opportunities to apply mathematics to authentic contexts. CCSS</w:t>
            </w:r>
            <w:r w:rsidR="000A0CE3">
              <w:rPr>
                <w:rFonts w:ascii="Times New Roman" w:hAnsi="Times New Roman"/>
              </w:rPr>
              <w:t>M</w:t>
            </w:r>
            <w:r>
              <w:rPr>
                <w:rFonts w:ascii="Times New Roman" w:hAnsi="Times New Roman"/>
              </w:rPr>
              <w:t xml:space="preserve"> also notes that, “The Standards should be read as allowing for the widest possible range of students to participate fully from the outset, along with appropriate accommodations to ensure maximum participation of students with special education needs.” </w:t>
            </w:r>
            <w:r w:rsidR="00907583" w:rsidRPr="00907583">
              <w:rPr>
                <w:rFonts w:ascii="Times New Roman" w:hAnsi="Times New Roman"/>
                <w:b/>
              </w:rPr>
              <w:t xml:space="preserve">Formative </w:t>
            </w:r>
            <w:r w:rsidRPr="00E507EB">
              <w:rPr>
                <w:rFonts w:ascii="Times New Roman" w:hAnsi="Times New Roman"/>
                <w:b/>
              </w:rPr>
              <w:t>Assessment</w:t>
            </w:r>
            <w:r>
              <w:rPr>
                <w:rFonts w:ascii="Times New Roman" w:hAnsi="Times New Roman"/>
              </w:rPr>
              <w:t xml:space="preserve"> is a critical part of classroom instruction, and curriculum materials can provide a variety of levels of support</w:t>
            </w:r>
            <w:r w:rsidR="00907583">
              <w:rPr>
                <w:rFonts w:ascii="Times New Roman" w:hAnsi="Times New Roman"/>
              </w:rPr>
              <w:t xml:space="preserve"> with regard to information to teachers about student learning. Final</w:t>
            </w:r>
            <w:r>
              <w:rPr>
                <w:rFonts w:ascii="Times New Roman" w:hAnsi="Times New Roman"/>
              </w:rPr>
              <w:t xml:space="preserve">ly, the increasing availability of </w:t>
            </w:r>
            <w:r w:rsidRPr="00E507EB">
              <w:rPr>
                <w:rFonts w:ascii="Times New Roman" w:hAnsi="Times New Roman"/>
                <w:b/>
              </w:rPr>
              <w:t>technology</w:t>
            </w:r>
            <w:r>
              <w:rPr>
                <w:rFonts w:ascii="Times New Roman" w:hAnsi="Times New Roman"/>
              </w:rPr>
              <w:t xml:space="preserve"> offers opportunities to use technology mindfully in ways that enable students to explore and deepen their understanding of mathematical concepts.</w:t>
            </w:r>
          </w:p>
        </w:tc>
      </w:tr>
      <w:tr w:rsidR="004F2B2F" w14:paraId="4658DEDF" w14:textId="77777777" w:rsidTr="00DB77F2">
        <w:trPr>
          <w:trHeight w:val="562"/>
        </w:trPr>
        <w:tc>
          <w:tcPr>
            <w:tcW w:w="14868" w:type="dxa"/>
            <w:gridSpan w:val="3"/>
            <w:tcBorders>
              <w:top w:val="single" w:sz="4" w:space="0" w:color="auto"/>
              <w:left w:val="single" w:sz="4" w:space="0" w:color="auto"/>
              <w:right w:val="single" w:sz="4" w:space="0" w:color="auto"/>
            </w:tcBorders>
          </w:tcPr>
          <w:p w14:paraId="0FE6F8CA" w14:textId="77777777" w:rsidR="004F2B2F" w:rsidRPr="00C6092F" w:rsidRDefault="004F2B2F" w:rsidP="00DB77F2">
            <w:pPr>
              <w:spacing w:after="0"/>
              <w:rPr>
                <w:rFonts w:ascii="Times New Roman" w:hAnsi="Times New Roman"/>
                <w:sz w:val="16"/>
                <w:szCs w:val="16"/>
              </w:rPr>
            </w:pPr>
          </w:p>
          <w:p w14:paraId="2AE31E62" w14:textId="77777777" w:rsidR="004F2B2F" w:rsidRPr="002C0C5E" w:rsidRDefault="004F2B2F" w:rsidP="00DB77F2">
            <w:pPr>
              <w:rPr>
                <w:rFonts w:ascii="Times New Roman" w:hAnsi="Times New Roman"/>
              </w:rPr>
            </w:pPr>
            <w:r w:rsidRPr="002C0C5E">
              <w:rPr>
                <w:rFonts w:ascii="Times New Roman" w:hAnsi="Times New Roman"/>
              </w:rPr>
              <w:t>Name of Reviewer ____________</w:t>
            </w:r>
            <w:r>
              <w:rPr>
                <w:rFonts w:ascii="Times New Roman" w:hAnsi="Times New Roman"/>
              </w:rPr>
              <w:t>________________________</w:t>
            </w:r>
            <w:r w:rsidRPr="002C0C5E">
              <w:rPr>
                <w:rFonts w:ascii="Times New Roman" w:hAnsi="Times New Roman"/>
              </w:rPr>
              <w:t>School/District ___</w:t>
            </w:r>
            <w:r>
              <w:rPr>
                <w:rFonts w:ascii="Times New Roman" w:hAnsi="Times New Roman"/>
              </w:rPr>
              <w:t>_____</w:t>
            </w:r>
            <w:r w:rsidRPr="002C0C5E">
              <w:rPr>
                <w:rFonts w:ascii="Times New Roman" w:hAnsi="Times New Roman"/>
              </w:rPr>
              <w:t>___</w:t>
            </w:r>
            <w:r>
              <w:rPr>
                <w:rFonts w:ascii="Times New Roman" w:hAnsi="Times New Roman"/>
              </w:rPr>
              <w:t>_____________________</w:t>
            </w:r>
            <w:r w:rsidRPr="002C0C5E">
              <w:rPr>
                <w:rFonts w:ascii="Times New Roman" w:hAnsi="Times New Roman"/>
              </w:rPr>
              <w:t>_</w:t>
            </w:r>
            <w:r>
              <w:rPr>
                <w:rFonts w:ascii="Times New Roman" w:hAnsi="Times New Roman"/>
              </w:rPr>
              <w:t>______</w:t>
            </w:r>
            <w:r w:rsidRPr="002C0C5E">
              <w:rPr>
                <w:rFonts w:ascii="Times New Roman" w:hAnsi="Times New Roman"/>
              </w:rPr>
              <w:t>____Date _________</w:t>
            </w:r>
            <w:r>
              <w:rPr>
                <w:rFonts w:ascii="Times New Roman" w:hAnsi="Times New Roman"/>
              </w:rPr>
              <w:t>_____</w:t>
            </w:r>
            <w:r w:rsidRPr="002C0C5E">
              <w:rPr>
                <w:rFonts w:ascii="Times New Roman" w:hAnsi="Times New Roman"/>
              </w:rPr>
              <w:t>______</w:t>
            </w:r>
          </w:p>
          <w:p w14:paraId="66117240" w14:textId="77777777" w:rsidR="004F2B2F" w:rsidRPr="009E1D4A" w:rsidRDefault="004F2B2F" w:rsidP="00DB77F2">
            <w:pPr>
              <w:rPr>
                <w:rFonts w:ascii="Times New Roman" w:hAnsi="Times New Roman"/>
              </w:rPr>
            </w:pPr>
            <w:r w:rsidRPr="002C0C5E">
              <w:rPr>
                <w:rFonts w:ascii="Times New Roman" w:hAnsi="Times New Roman"/>
              </w:rPr>
              <w:t xml:space="preserve">Name of Curriculum Materials </w:t>
            </w:r>
            <w:r>
              <w:rPr>
                <w:rFonts w:ascii="Times New Roman" w:hAnsi="Times New Roman"/>
              </w:rPr>
              <w:t>____________</w:t>
            </w:r>
            <w:r w:rsidRPr="002C0C5E">
              <w:rPr>
                <w:rFonts w:ascii="Times New Roman" w:hAnsi="Times New Roman"/>
              </w:rPr>
              <w:t>______</w:t>
            </w:r>
            <w:r>
              <w:rPr>
                <w:rFonts w:ascii="Times New Roman" w:hAnsi="Times New Roman"/>
              </w:rPr>
              <w:t>__________</w:t>
            </w:r>
            <w:r w:rsidRPr="002C0C5E">
              <w:rPr>
                <w:rFonts w:ascii="Times New Roman" w:hAnsi="Times New Roman"/>
              </w:rPr>
              <w:t>___</w:t>
            </w:r>
            <w:r>
              <w:rPr>
                <w:rFonts w:ascii="Times New Roman" w:hAnsi="Times New Roman"/>
              </w:rPr>
              <w:t>___________________________</w:t>
            </w:r>
            <w:r w:rsidRPr="002C0C5E">
              <w:rPr>
                <w:rFonts w:ascii="Times New Roman" w:hAnsi="Times New Roman"/>
              </w:rPr>
              <w:t xml:space="preserve"> Publication Date _________</w:t>
            </w:r>
            <w:r>
              <w:rPr>
                <w:rFonts w:ascii="Times New Roman" w:hAnsi="Times New Roman"/>
              </w:rPr>
              <w:t>_</w:t>
            </w:r>
            <w:r w:rsidRPr="002C0C5E">
              <w:rPr>
                <w:rFonts w:ascii="Times New Roman" w:hAnsi="Times New Roman"/>
              </w:rPr>
              <w:t>Grade Level(s) ___</w:t>
            </w:r>
            <w:r>
              <w:rPr>
                <w:rFonts w:ascii="Times New Roman" w:hAnsi="Times New Roman"/>
              </w:rPr>
              <w:t>________</w:t>
            </w:r>
          </w:p>
        </w:tc>
      </w:tr>
      <w:tr w:rsidR="004F2B2F" w14:paraId="06DDC3CA" w14:textId="77777777" w:rsidTr="00DB77F2">
        <w:trPr>
          <w:trHeight w:val="1367"/>
        </w:trPr>
        <w:tc>
          <w:tcPr>
            <w:tcW w:w="14868" w:type="dxa"/>
            <w:gridSpan w:val="3"/>
            <w:tcBorders>
              <w:top w:val="single" w:sz="4" w:space="0" w:color="auto"/>
              <w:left w:val="single" w:sz="4" w:space="0" w:color="auto"/>
              <w:bottom w:val="single" w:sz="4" w:space="0" w:color="auto"/>
              <w:right w:val="single" w:sz="4" w:space="0" w:color="auto"/>
            </w:tcBorders>
          </w:tcPr>
          <w:p w14:paraId="5A6AFC75" w14:textId="77777777" w:rsidR="00B34D5A" w:rsidRDefault="004F2B2F" w:rsidP="00DB77F2">
            <w:pPr>
              <w:pStyle w:val="ListParagraph"/>
              <w:ind w:left="0"/>
              <w:rPr>
                <w:rFonts w:ascii="Times New Roman" w:hAnsi="Times New Roman"/>
                <w:b/>
                <w:sz w:val="20"/>
                <w:szCs w:val="20"/>
              </w:rPr>
            </w:pPr>
            <w:r w:rsidRPr="00741653">
              <w:rPr>
                <w:rFonts w:ascii="Times New Roman" w:hAnsi="Times New Roman"/>
                <w:b/>
                <w:sz w:val="20"/>
                <w:szCs w:val="20"/>
              </w:rPr>
              <w:t xml:space="preserve">Rubric for </w:t>
            </w:r>
            <w:r>
              <w:rPr>
                <w:rFonts w:ascii="Times New Roman" w:hAnsi="Times New Roman"/>
                <w:b/>
                <w:sz w:val="20"/>
                <w:szCs w:val="20"/>
              </w:rPr>
              <w:t>a</w:t>
            </w:r>
            <w:r w:rsidRPr="00741653">
              <w:rPr>
                <w:rFonts w:ascii="Times New Roman" w:hAnsi="Times New Roman"/>
                <w:b/>
                <w:sz w:val="20"/>
                <w:szCs w:val="20"/>
              </w:rPr>
              <w:t>nswer</w:t>
            </w:r>
            <w:r>
              <w:rPr>
                <w:rFonts w:ascii="Times New Roman" w:hAnsi="Times New Roman"/>
                <w:b/>
                <w:sz w:val="20"/>
                <w:szCs w:val="20"/>
              </w:rPr>
              <w:t>ing</w:t>
            </w:r>
            <w:r w:rsidRPr="00741653">
              <w:rPr>
                <w:rFonts w:ascii="Times New Roman" w:hAnsi="Times New Roman"/>
                <w:b/>
                <w:sz w:val="20"/>
                <w:szCs w:val="20"/>
              </w:rPr>
              <w:t xml:space="preserve"> </w:t>
            </w:r>
            <w:r>
              <w:rPr>
                <w:rFonts w:ascii="Times New Roman" w:hAnsi="Times New Roman"/>
                <w:b/>
                <w:sz w:val="20"/>
                <w:szCs w:val="20"/>
              </w:rPr>
              <w:t>q</w:t>
            </w:r>
            <w:r w:rsidRPr="00741653">
              <w:rPr>
                <w:rFonts w:ascii="Times New Roman" w:hAnsi="Times New Roman"/>
                <w:b/>
                <w:sz w:val="20"/>
                <w:szCs w:val="20"/>
              </w:rPr>
              <w:t xml:space="preserve">uestions about Overarching </w:t>
            </w:r>
            <w:r>
              <w:rPr>
                <w:rFonts w:ascii="Times New Roman" w:hAnsi="Times New Roman"/>
                <w:b/>
                <w:sz w:val="20"/>
                <w:szCs w:val="20"/>
              </w:rPr>
              <w:t>Considerations</w:t>
            </w:r>
            <w:r w:rsidRPr="00741653">
              <w:rPr>
                <w:rFonts w:ascii="Times New Roman" w:hAnsi="Times New Roman"/>
                <w:b/>
                <w:sz w:val="20"/>
                <w:szCs w:val="20"/>
              </w:rPr>
              <w:t>:</w:t>
            </w:r>
          </w:p>
          <w:p w14:paraId="55640079"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Not Found (N) - </w:t>
            </w:r>
            <w:r w:rsidRPr="00E507EB">
              <w:rPr>
                <w:rFonts w:ascii="Times New Roman" w:hAnsi="Times New Roman"/>
                <w:b/>
                <w:sz w:val="20"/>
                <w:szCs w:val="20"/>
              </w:rPr>
              <w:t>The curriculum materials do not support this element.</w:t>
            </w:r>
          </w:p>
          <w:p w14:paraId="78731857"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Low (L) - </w:t>
            </w:r>
            <w:r w:rsidRPr="00E507EB">
              <w:rPr>
                <w:rFonts w:ascii="Times New Roman" w:hAnsi="Times New Roman"/>
                <w:b/>
                <w:sz w:val="20"/>
                <w:szCs w:val="20"/>
              </w:rPr>
              <w:t>The curriculum materials contain limited support for this element, but the support is not</w:t>
            </w:r>
            <w:r>
              <w:rPr>
                <w:rFonts w:ascii="Times New Roman" w:hAnsi="Times New Roman"/>
                <w:b/>
                <w:sz w:val="20"/>
                <w:szCs w:val="20"/>
              </w:rPr>
              <w:t xml:space="preserve"> </w:t>
            </w:r>
            <w:r w:rsidRPr="00E507EB">
              <w:rPr>
                <w:rFonts w:ascii="Times New Roman" w:hAnsi="Times New Roman"/>
                <w:b/>
                <w:sz w:val="20"/>
                <w:szCs w:val="20"/>
              </w:rPr>
              <w:t xml:space="preserve">embedded or </w:t>
            </w:r>
            <w:r w:rsidR="003E6076">
              <w:rPr>
                <w:rFonts w:ascii="Times New Roman" w:hAnsi="Times New Roman"/>
                <w:b/>
                <w:sz w:val="20"/>
                <w:szCs w:val="20"/>
              </w:rPr>
              <w:t>consistently present within or across grades.</w:t>
            </w:r>
          </w:p>
          <w:p w14:paraId="7279C181"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Medium (M) - </w:t>
            </w:r>
            <w:r w:rsidRPr="00E507EB">
              <w:rPr>
                <w:rFonts w:ascii="Times New Roman" w:hAnsi="Times New Roman"/>
                <w:b/>
                <w:sz w:val="20"/>
                <w:szCs w:val="20"/>
              </w:rPr>
              <w:t>The curriculum materials contain support for this element, but it is not always embedded or</w:t>
            </w:r>
            <w:r w:rsidR="003E6076">
              <w:rPr>
                <w:rFonts w:ascii="Times New Roman" w:hAnsi="Times New Roman"/>
                <w:b/>
                <w:sz w:val="20"/>
                <w:szCs w:val="20"/>
              </w:rPr>
              <w:t xml:space="preserve"> consistently present within or across grades</w:t>
            </w:r>
            <w:r w:rsidRPr="00E507EB">
              <w:rPr>
                <w:rFonts w:ascii="Times New Roman" w:hAnsi="Times New Roman"/>
                <w:b/>
                <w:sz w:val="20"/>
                <w:szCs w:val="20"/>
              </w:rPr>
              <w:t>.</w:t>
            </w:r>
          </w:p>
          <w:p w14:paraId="44017477" w14:textId="77777777" w:rsidR="004F2B2F" w:rsidRPr="00E507EB" w:rsidRDefault="004F2B2F" w:rsidP="003E6076">
            <w:pPr>
              <w:pStyle w:val="ListParagraph"/>
              <w:ind w:left="360"/>
              <w:rPr>
                <w:rFonts w:ascii="Times New Roman" w:hAnsi="Times New Roman"/>
                <w:b/>
                <w:sz w:val="20"/>
                <w:szCs w:val="20"/>
              </w:rPr>
            </w:pPr>
            <w:r>
              <w:rPr>
                <w:rFonts w:ascii="Times New Roman" w:hAnsi="Times New Roman"/>
                <w:b/>
                <w:sz w:val="20"/>
                <w:szCs w:val="20"/>
              </w:rPr>
              <w:t xml:space="preserve">High (H) - </w:t>
            </w:r>
            <w:r w:rsidRPr="00E507EB">
              <w:rPr>
                <w:rFonts w:ascii="Times New Roman" w:hAnsi="Times New Roman"/>
                <w:b/>
                <w:sz w:val="20"/>
                <w:szCs w:val="20"/>
              </w:rPr>
              <w:t>The curricul</w:t>
            </w:r>
            <w:r w:rsidR="00791375">
              <w:rPr>
                <w:rFonts w:ascii="Times New Roman" w:hAnsi="Times New Roman"/>
                <w:b/>
                <w:sz w:val="20"/>
                <w:szCs w:val="20"/>
              </w:rPr>
              <w:t xml:space="preserve">um materials contain </w:t>
            </w:r>
            <w:r w:rsidRPr="00E507EB">
              <w:rPr>
                <w:rFonts w:ascii="Times New Roman" w:hAnsi="Times New Roman"/>
                <w:b/>
                <w:sz w:val="20"/>
                <w:szCs w:val="20"/>
              </w:rPr>
              <w:t>embedded support for this element so that it is</w:t>
            </w:r>
            <w:r w:rsidR="003E6076">
              <w:rPr>
                <w:rFonts w:ascii="Times New Roman" w:hAnsi="Times New Roman"/>
                <w:b/>
                <w:sz w:val="20"/>
                <w:szCs w:val="20"/>
              </w:rPr>
              <w:t xml:space="preserve"> consistently present within and across grades</w:t>
            </w:r>
            <w:r w:rsidRPr="00E507EB">
              <w:rPr>
                <w:rFonts w:ascii="Times New Roman" w:hAnsi="Times New Roman"/>
                <w:b/>
                <w:sz w:val="20"/>
                <w:szCs w:val="20"/>
              </w:rPr>
              <w:t>.</w:t>
            </w:r>
          </w:p>
        </w:tc>
      </w:tr>
      <w:tr w:rsidR="004F2B2F" w14:paraId="4E6E3F1E"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D9D9D9"/>
          </w:tcPr>
          <w:p w14:paraId="04ACC599" w14:textId="77777777" w:rsidR="004F2B2F" w:rsidRPr="00741653" w:rsidRDefault="004F2B2F" w:rsidP="00DB77F2">
            <w:pPr>
              <w:spacing w:after="0" w:line="240" w:lineRule="auto"/>
              <w:jc w:val="center"/>
              <w:rPr>
                <w:rFonts w:ascii="Times New Roman" w:hAnsi="Times New Roman"/>
                <w:b/>
                <w:sz w:val="24"/>
                <w:szCs w:val="24"/>
              </w:rPr>
            </w:pPr>
            <w:r w:rsidRPr="00741653">
              <w:rPr>
                <w:rFonts w:ascii="Times New Roman" w:hAnsi="Times New Roman"/>
                <w:b/>
                <w:sz w:val="24"/>
                <w:szCs w:val="24"/>
              </w:rPr>
              <w:t xml:space="preserve">Questions about Overarching </w:t>
            </w:r>
            <w:r>
              <w:rPr>
                <w:rFonts w:ascii="Times New Roman" w:hAnsi="Times New Roman"/>
                <w:b/>
                <w:sz w:val="24"/>
                <w:szCs w:val="24"/>
              </w:rPr>
              <w:t>Considerations</w:t>
            </w:r>
            <w:r w:rsidRPr="00741653">
              <w:rPr>
                <w:rFonts w:ascii="Times New Roman" w:hAnsi="Times New Roman"/>
                <w:b/>
                <w:sz w:val="24"/>
                <w:szCs w:val="24"/>
              </w:rPr>
              <w:t xml:space="preserve"> (Page 1)</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73252E4F" w14:textId="77777777" w:rsidR="004F2B2F" w:rsidRPr="00741653" w:rsidRDefault="004F2B2F" w:rsidP="00DB77F2">
            <w:pPr>
              <w:spacing w:after="0" w:line="240" w:lineRule="auto"/>
              <w:jc w:val="center"/>
              <w:rPr>
                <w:rFonts w:ascii="Times New Roman" w:hAnsi="Times New Roman"/>
                <w:b/>
                <w:sz w:val="24"/>
                <w:szCs w:val="24"/>
              </w:rPr>
            </w:pPr>
            <w:r w:rsidRPr="00741653">
              <w:rPr>
                <w:rFonts w:ascii="Times New Roman" w:hAnsi="Times New Roman"/>
                <w:b/>
                <w:sz w:val="24"/>
                <w:szCs w:val="24"/>
              </w:rPr>
              <w:t xml:space="preserve">See Rubric </w:t>
            </w:r>
          </w:p>
        </w:tc>
        <w:tc>
          <w:tcPr>
            <w:tcW w:w="5940" w:type="dxa"/>
            <w:tcBorders>
              <w:top w:val="single" w:sz="4" w:space="0" w:color="auto"/>
              <w:left w:val="single" w:sz="4" w:space="0" w:color="auto"/>
              <w:bottom w:val="single" w:sz="4" w:space="0" w:color="auto"/>
              <w:right w:val="single" w:sz="4" w:space="0" w:color="auto"/>
            </w:tcBorders>
            <w:shd w:val="clear" w:color="auto" w:fill="D9D9D9"/>
          </w:tcPr>
          <w:p w14:paraId="746E8196" w14:textId="77777777" w:rsidR="004F2B2F" w:rsidRPr="00741653" w:rsidRDefault="004F2B2F" w:rsidP="00DB77F2">
            <w:pPr>
              <w:spacing w:after="0" w:line="240" w:lineRule="auto"/>
              <w:jc w:val="center"/>
              <w:rPr>
                <w:rFonts w:ascii="Times New Roman" w:hAnsi="Times New Roman"/>
                <w:b/>
              </w:rPr>
            </w:pPr>
            <w:r w:rsidRPr="00741653">
              <w:rPr>
                <w:rFonts w:ascii="Times New Roman" w:hAnsi="Times New Roman"/>
                <w:b/>
              </w:rPr>
              <w:t>Comments</w:t>
            </w:r>
            <w:r>
              <w:rPr>
                <w:rFonts w:ascii="Times New Roman" w:hAnsi="Times New Roman"/>
                <w:b/>
              </w:rPr>
              <w:t>/Examples</w:t>
            </w:r>
          </w:p>
        </w:tc>
      </w:tr>
      <w:tr w:rsidR="004F2B2F" w14:paraId="1230A402"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767843D4" w14:textId="77777777" w:rsidR="004F2B2F" w:rsidRPr="00E507EB" w:rsidRDefault="004F2B2F" w:rsidP="00DB77F2">
            <w:pPr>
              <w:spacing w:after="0" w:line="240" w:lineRule="auto"/>
              <w:jc w:val="center"/>
              <w:rPr>
                <w:rFonts w:ascii="Times New Roman" w:hAnsi="Times New Roman"/>
                <w:b/>
              </w:rPr>
            </w:pPr>
            <w:r w:rsidRPr="00E507EB">
              <w:rPr>
                <w:rFonts w:ascii="Times New Roman" w:hAnsi="Times New Roman"/>
                <w:b/>
              </w:rPr>
              <w:t>Equity</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7ECF055C" w14:textId="77777777" w:rsidR="004F2B2F" w:rsidRPr="00EA7203" w:rsidRDefault="00B34D5A" w:rsidP="00DB77F2">
            <w:pPr>
              <w:spacing w:after="0" w:line="240" w:lineRule="auto"/>
              <w:jc w:val="center"/>
              <w:rPr>
                <w:rFonts w:ascii="Times New Roman" w:hAnsi="Times New Roman"/>
                <w:b/>
                <w:sz w:val="24"/>
                <w:szCs w:val="24"/>
              </w:rPr>
            </w:pPr>
            <w:r>
              <w:rPr>
                <w:rFonts w:ascii="Times New Roman" w:hAnsi="Times New Roman"/>
                <w:b/>
                <w:sz w:val="24"/>
                <w:szCs w:val="24"/>
              </w:rPr>
              <w:t>N-L-M-H</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70DA99C" w14:textId="77777777" w:rsidR="004F2B2F" w:rsidRPr="00EA7203" w:rsidRDefault="004F2B2F" w:rsidP="00DB77F2">
            <w:pPr>
              <w:spacing w:after="0" w:line="240" w:lineRule="auto"/>
              <w:jc w:val="center"/>
              <w:rPr>
                <w:rFonts w:ascii="Times New Roman" w:hAnsi="Times New Roman"/>
                <w:b/>
              </w:rPr>
            </w:pPr>
          </w:p>
        </w:tc>
      </w:tr>
      <w:tr w:rsidR="004F2B2F" w14:paraId="11C997BC" w14:textId="77777777" w:rsidTr="00DB77F2">
        <w:trPr>
          <w:trHeight w:val="260"/>
        </w:trPr>
        <w:tc>
          <w:tcPr>
            <w:tcW w:w="7488" w:type="dxa"/>
            <w:tcBorders>
              <w:top w:val="single" w:sz="4" w:space="0" w:color="auto"/>
              <w:left w:val="single" w:sz="4" w:space="0" w:color="auto"/>
              <w:bottom w:val="single" w:sz="4" w:space="0" w:color="auto"/>
              <w:right w:val="single" w:sz="4" w:space="0" w:color="auto"/>
            </w:tcBorders>
          </w:tcPr>
          <w:p w14:paraId="6F10AE80" w14:textId="77777777" w:rsidR="004F2B2F" w:rsidRPr="00FF1CCA" w:rsidRDefault="004F2B2F" w:rsidP="00DB77F2">
            <w:pPr>
              <w:tabs>
                <w:tab w:val="left" w:pos="5340"/>
              </w:tabs>
              <w:spacing w:after="0"/>
              <w:rPr>
                <w:rFonts w:ascii="Times New Roman" w:hAnsi="Times New Roman"/>
                <w:b/>
                <w:sz w:val="24"/>
                <w:szCs w:val="24"/>
              </w:rPr>
            </w:pPr>
            <w:r w:rsidRPr="00180625">
              <w:rPr>
                <w:rFonts w:ascii="Times New Roman" w:hAnsi="Times New Roman"/>
                <w:b/>
                <w:sz w:val="24"/>
                <w:szCs w:val="24"/>
              </w:rPr>
              <w:t>To what extent do the materials:</w:t>
            </w:r>
            <w:r w:rsidRPr="00FF1CCA">
              <w:rPr>
                <w:rFonts w:ascii="Times New Roman" w:hAnsi="Times New Roman"/>
                <w:b/>
                <w:sz w:val="24"/>
                <w:szCs w:val="24"/>
              </w:rPr>
              <w:tab/>
            </w:r>
          </w:p>
        </w:tc>
        <w:tc>
          <w:tcPr>
            <w:tcW w:w="1440" w:type="dxa"/>
            <w:tcBorders>
              <w:top w:val="single" w:sz="4" w:space="0" w:color="auto"/>
              <w:left w:val="single" w:sz="4" w:space="0" w:color="auto"/>
              <w:bottom w:val="single" w:sz="4" w:space="0" w:color="auto"/>
              <w:right w:val="single" w:sz="4" w:space="0" w:color="auto"/>
            </w:tcBorders>
          </w:tcPr>
          <w:p w14:paraId="6E03532B"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tcPr>
          <w:p w14:paraId="109A7D67" w14:textId="77777777" w:rsidR="004F2B2F" w:rsidRPr="00EA7203" w:rsidRDefault="004F2B2F" w:rsidP="00DB77F2">
            <w:pPr>
              <w:spacing w:after="0" w:line="240" w:lineRule="auto"/>
              <w:jc w:val="center"/>
              <w:rPr>
                <w:rFonts w:ascii="Times New Roman" w:hAnsi="Times New Roman"/>
                <w:b/>
              </w:rPr>
            </w:pPr>
          </w:p>
        </w:tc>
      </w:tr>
      <w:tr w:rsidR="004F2B2F" w14:paraId="3B9073D4"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7DCECD6D"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 xml:space="preserve">Provide </w:t>
            </w:r>
            <w:r>
              <w:rPr>
                <w:rFonts w:ascii="Times New Roman" w:hAnsi="Times New Roman"/>
              </w:rPr>
              <w:t xml:space="preserve">teachers with </w:t>
            </w:r>
            <w:r w:rsidRPr="004B4823">
              <w:rPr>
                <w:rFonts w:ascii="Times New Roman" w:hAnsi="Times New Roman"/>
              </w:rPr>
              <w:t>strategies for meeting the needs of a range of learners?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1ABCF67"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7405F30" w14:textId="77777777" w:rsidR="004F2B2F" w:rsidRPr="00EA7203" w:rsidRDefault="004F2B2F" w:rsidP="00DB77F2">
            <w:pPr>
              <w:spacing w:after="0" w:line="240" w:lineRule="auto"/>
              <w:jc w:val="center"/>
              <w:rPr>
                <w:rFonts w:ascii="Times New Roman" w:hAnsi="Times New Roman"/>
                <w:b/>
              </w:rPr>
            </w:pPr>
          </w:p>
        </w:tc>
      </w:tr>
      <w:tr w:rsidR="004F2B2F" w14:paraId="4FB23CA8"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FB8701F"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Provide instructional support to help teachers sequence or scaffold lessons so that students move from what they know to what they do not know?</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1B22283"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9E2DFD8" w14:textId="77777777" w:rsidR="004F2B2F" w:rsidRPr="00EA7203" w:rsidRDefault="004F2B2F" w:rsidP="00DB77F2">
            <w:pPr>
              <w:spacing w:after="0" w:line="240" w:lineRule="auto"/>
              <w:jc w:val="center"/>
              <w:rPr>
                <w:rFonts w:ascii="Times New Roman" w:hAnsi="Times New Roman"/>
                <w:b/>
              </w:rPr>
            </w:pPr>
          </w:p>
        </w:tc>
      </w:tr>
      <w:tr w:rsidR="004F2B2F" w14:paraId="5762A7D6"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03CDD50C"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Provide opportunities for teachers to use a variety of grouping strategies?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A72E2F0"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7478BFCA" w14:textId="77777777" w:rsidR="004F2B2F" w:rsidRPr="00EA7203" w:rsidRDefault="004F2B2F" w:rsidP="00DB77F2">
            <w:pPr>
              <w:spacing w:after="0" w:line="240" w:lineRule="auto"/>
              <w:jc w:val="center"/>
              <w:rPr>
                <w:rFonts w:ascii="Times New Roman" w:hAnsi="Times New Roman"/>
                <w:b/>
              </w:rPr>
            </w:pPr>
          </w:p>
        </w:tc>
      </w:tr>
      <w:tr w:rsidR="004F2B2F" w14:paraId="587831AC"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ECD9587"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 xml:space="preserve">Embed </w:t>
            </w:r>
            <w:r>
              <w:rPr>
                <w:rFonts w:ascii="Times New Roman" w:hAnsi="Times New Roman"/>
              </w:rPr>
              <w:t xml:space="preserve">tasks with </w:t>
            </w:r>
            <w:r w:rsidRPr="004B4823">
              <w:rPr>
                <w:rFonts w:ascii="Times New Roman" w:hAnsi="Times New Roman"/>
              </w:rPr>
              <w:t>multiple entry-</w:t>
            </w:r>
            <w:r>
              <w:rPr>
                <w:rFonts w:ascii="Times New Roman" w:hAnsi="Times New Roman"/>
              </w:rPr>
              <w:t>points</w:t>
            </w:r>
            <w:r w:rsidRPr="004B4823">
              <w:rPr>
                <w:rFonts w:ascii="Times New Roman" w:hAnsi="Times New Roman"/>
              </w:rPr>
              <w:t xml:space="preserve"> </w:t>
            </w:r>
            <w:r>
              <w:rPr>
                <w:rFonts w:ascii="Times New Roman" w:hAnsi="Times New Roman"/>
              </w:rPr>
              <w:t>that can be solved using a variety of solution strategies or representations</w:t>
            </w:r>
            <w:r w:rsidRPr="004B4823">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EE659D"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7BCFE64" w14:textId="77777777" w:rsidR="004F2B2F" w:rsidRPr="00EA7203" w:rsidRDefault="004F2B2F" w:rsidP="00DB77F2">
            <w:pPr>
              <w:spacing w:after="0" w:line="240" w:lineRule="auto"/>
              <w:jc w:val="center"/>
              <w:rPr>
                <w:rFonts w:ascii="Times New Roman" w:hAnsi="Times New Roman"/>
                <w:b/>
              </w:rPr>
            </w:pPr>
          </w:p>
        </w:tc>
      </w:tr>
      <w:tr w:rsidR="004F2B2F" w14:paraId="3EEA0DC8" w14:textId="77777777" w:rsidTr="00907583">
        <w:trPr>
          <w:trHeight w:val="713"/>
        </w:trPr>
        <w:tc>
          <w:tcPr>
            <w:tcW w:w="7488" w:type="dxa"/>
            <w:tcBorders>
              <w:top w:val="single" w:sz="4" w:space="0" w:color="auto"/>
              <w:left w:val="single" w:sz="4" w:space="0" w:color="auto"/>
              <w:bottom w:val="single" w:sz="4" w:space="0" w:color="auto"/>
              <w:right w:val="single" w:sz="4" w:space="0" w:color="auto"/>
            </w:tcBorders>
            <w:shd w:val="clear" w:color="auto" w:fill="auto"/>
          </w:tcPr>
          <w:p w14:paraId="16166A2E"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Suggest accommodations and modifications for English language learners</w:t>
            </w:r>
            <w:r>
              <w:rPr>
                <w:rFonts w:ascii="Times New Roman" w:hAnsi="Times New Roman"/>
              </w:rPr>
              <w:t xml:space="preserve"> that will support their regular and active participation in learning mathematics</w:t>
            </w:r>
            <w:r w:rsidRPr="004B4823">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F42041"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864AA2" w14:textId="77777777" w:rsidR="004F2B2F" w:rsidRPr="00EA7203" w:rsidRDefault="004F2B2F" w:rsidP="00DB77F2">
            <w:pPr>
              <w:spacing w:after="0" w:line="240" w:lineRule="auto"/>
              <w:jc w:val="center"/>
              <w:rPr>
                <w:rFonts w:ascii="Times New Roman" w:hAnsi="Times New Roman"/>
                <w:b/>
              </w:rPr>
            </w:pPr>
          </w:p>
        </w:tc>
      </w:tr>
    </w:tbl>
    <w:p w14:paraId="341F7ED5" w14:textId="77777777" w:rsidR="00DB77F2" w:rsidRDefault="00DB77F2"/>
    <w:tbl>
      <w:tblPr>
        <w:tblpPr w:leftFromText="180" w:rightFromText="180" w:vertAnchor="text" w:horzAnchor="margin" w:tblpY="-249"/>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440"/>
        <w:gridCol w:w="5940"/>
      </w:tblGrid>
      <w:tr w:rsidR="00A64599" w14:paraId="4EDAEF11" w14:textId="77777777" w:rsidTr="00A64599">
        <w:tc>
          <w:tcPr>
            <w:tcW w:w="14868" w:type="dxa"/>
            <w:gridSpan w:val="3"/>
            <w:tcBorders>
              <w:top w:val="single" w:sz="4" w:space="0" w:color="auto"/>
              <w:left w:val="single" w:sz="4" w:space="0" w:color="auto"/>
              <w:bottom w:val="single" w:sz="4" w:space="0" w:color="auto"/>
              <w:right w:val="single" w:sz="4" w:space="0" w:color="auto"/>
            </w:tcBorders>
          </w:tcPr>
          <w:p w14:paraId="37518EAA" w14:textId="77777777" w:rsidR="00A64599" w:rsidRPr="00D12B3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lastRenderedPageBreak/>
              <w:t xml:space="preserve">                                       </w:t>
            </w:r>
            <w:r w:rsidRPr="00D12B39">
              <w:rPr>
                <w:rFonts w:ascii="Times New Roman" w:hAnsi="Times New Roman"/>
                <w:b/>
                <w:sz w:val="24"/>
                <w:szCs w:val="24"/>
              </w:rPr>
              <w:t>CCSS</w:t>
            </w:r>
            <w:r>
              <w:rPr>
                <w:rFonts w:ascii="Times New Roman" w:hAnsi="Times New Roman"/>
                <w:b/>
                <w:sz w:val="24"/>
                <w:szCs w:val="24"/>
              </w:rPr>
              <w:t>M</w:t>
            </w:r>
            <w:r w:rsidRPr="00D12B39">
              <w:rPr>
                <w:rFonts w:ascii="Times New Roman" w:hAnsi="Times New Roman"/>
                <w:b/>
                <w:sz w:val="24"/>
                <w:szCs w:val="24"/>
              </w:rPr>
              <w:t xml:space="preserve"> Instructional Materials Analysis Project--Overarching </w:t>
            </w:r>
            <w:r>
              <w:rPr>
                <w:rFonts w:ascii="Times New Roman" w:hAnsi="Times New Roman"/>
                <w:b/>
                <w:sz w:val="24"/>
                <w:szCs w:val="24"/>
              </w:rPr>
              <w:t>Considerations</w:t>
            </w:r>
            <w:r w:rsidRPr="00D12B39">
              <w:rPr>
                <w:rFonts w:ascii="Times New Roman" w:hAnsi="Times New Roman"/>
                <w:b/>
                <w:sz w:val="24"/>
                <w:szCs w:val="24"/>
              </w:rPr>
              <w:t xml:space="preserve"> (Tool 3)</w:t>
            </w:r>
            <w:r>
              <w:rPr>
                <w:rFonts w:ascii="Times New Roman" w:hAnsi="Times New Roman"/>
                <w:b/>
                <w:sz w:val="24"/>
                <w:szCs w:val="24"/>
              </w:rPr>
              <w:t xml:space="preserve">                                      Page 2</w:t>
            </w:r>
          </w:p>
        </w:tc>
      </w:tr>
      <w:tr w:rsidR="00A64599" w14:paraId="5086FD8B" w14:textId="77777777" w:rsidTr="00A64599">
        <w:trPr>
          <w:trHeight w:val="362"/>
        </w:trPr>
        <w:tc>
          <w:tcPr>
            <w:tcW w:w="7488" w:type="dxa"/>
            <w:tcBorders>
              <w:top w:val="single" w:sz="4" w:space="0" w:color="auto"/>
              <w:left w:val="single" w:sz="4" w:space="0" w:color="auto"/>
              <w:bottom w:val="single" w:sz="4" w:space="0" w:color="auto"/>
              <w:right w:val="single" w:sz="4" w:space="0" w:color="auto"/>
            </w:tcBorders>
            <w:shd w:val="clear" w:color="auto" w:fill="D9D9D9"/>
          </w:tcPr>
          <w:p w14:paraId="40123AD0" w14:textId="77777777" w:rsidR="00A6459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t>Questions about Overarching Considerations (Page 2)</w:t>
            </w:r>
          </w:p>
        </w:tc>
        <w:tc>
          <w:tcPr>
            <w:tcW w:w="1440" w:type="dxa"/>
            <w:tcBorders>
              <w:left w:val="single" w:sz="4" w:space="0" w:color="auto"/>
              <w:bottom w:val="single" w:sz="4" w:space="0" w:color="auto"/>
              <w:right w:val="single" w:sz="4" w:space="0" w:color="auto"/>
            </w:tcBorders>
            <w:shd w:val="clear" w:color="auto" w:fill="D9D9D9"/>
            <w:vAlign w:val="bottom"/>
          </w:tcPr>
          <w:p w14:paraId="16671D06" w14:textId="77777777" w:rsidR="00A64599" w:rsidRPr="009A441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t xml:space="preserve">See </w:t>
            </w:r>
            <w:r w:rsidRPr="009A4419">
              <w:rPr>
                <w:rFonts w:ascii="Times New Roman" w:hAnsi="Times New Roman"/>
                <w:b/>
                <w:sz w:val="24"/>
                <w:szCs w:val="24"/>
              </w:rPr>
              <w:t>Rubric</w:t>
            </w:r>
          </w:p>
        </w:tc>
        <w:tc>
          <w:tcPr>
            <w:tcW w:w="5940" w:type="dxa"/>
            <w:tcBorders>
              <w:top w:val="single" w:sz="4" w:space="0" w:color="auto"/>
              <w:left w:val="single" w:sz="4" w:space="0" w:color="auto"/>
              <w:bottom w:val="single" w:sz="4" w:space="0" w:color="auto"/>
              <w:right w:val="single" w:sz="4" w:space="0" w:color="auto"/>
            </w:tcBorders>
            <w:shd w:val="clear" w:color="auto" w:fill="D9D9D9"/>
          </w:tcPr>
          <w:p w14:paraId="0CD13265" w14:textId="77777777" w:rsidR="00A64599" w:rsidRDefault="00A64599" w:rsidP="00A64599">
            <w:pPr>
              <w:spacing w:before="120" w:after="120" w:line="240" w:lineRule="auto"/>
              <w:jc w:val="center"/>
              <w:rPr>
                <w:rFonts w:ascii="Times New Roman" w:hAnsi="Times New Roman"/>
                <w:b/>
                <w:sz w:val="20"/>
                <w:szCs w:val="20"/>
              </w:rPr>
            </w:pPr>
            <w:r w:rsidRPr="00F04DC6">
              <w:rPr>
                <w:rFonts w:ascii="Times New Roman" w:hAnsi="Times New Roman"/>
                <w:b/>
              </w:rPr>
              <w:t>Comments</w:t>
            </w:r>
            <w:r>
              <w:rPr>
                <w:rFonts w:ascii="Times New Roman" w:hAnsi="Times New Roman"/>
                <w:b/>
              </w:rPr>
              <w:t>/Examples</w:t>
            </w:r>
          </w:p>
        </w:tc>
      </w:tr>
      <w:tr w:rsidR="00A64599" w14:paraId="6A7F4CE3" w14:textId="77777777" w:rsidTr="00A64599">
        <w:trPr>
          <w:trHeight w:val="70"/>
        </w:trPr>
        <w:tc>
          <w:tcPr>
            <w:tcW w:w="7488" w:type="dxa"/>
            <w:tcBorders>
              <w:top w:val="single" w:sz="4" w:space="0" w:color="auto"/>
              <w:left w:val="single" w:sz="4" w:space="0" w:color="auto"/>
              <w:bottom w:val="single" w:sz="4" w:space="0" w:color="auto"/>
              <w:right w:val="single" w:sz="4" w:space="0" w:color="auto"/>
            </w:tcBorders>
          </w:tcPr>
          <w:p w14:paraId="65B9A7D1" w14:textId="77777777" w:rsidR="00A64599" w:rsidRPr="00E507EB" w:rsidRDefault="00A64599" w:rsidP="00A64599">
            <w:pPr>
              <w:pStyle w:val="ListParagraph"/>
              <w:ind w:left="360" w:hanging="360"/>
              <w:rPr>
                <w:rFonts w:ascii="Times New Roman" w:hAnsi="Times New Roman"/>
                <w:b/>
              </w:rPr>
            </w:pPr>
            <w:r w:rsidRPr="00E507EB">
              <w:rPr>
                <w:rFonts w:ascii="Times New Roman" w:hAnsi="Times New Roman"/>
                <w:b/>
              </w:rPr>
              <w:t>To what extent do the materials:</w:t>
            </w:r>
          </w:p>
        </w:tc>
        <w:tc>
          <w:tcPr>
            <w:tcW w:w="1440" w:type="dxa"/>
            <w:tcBorders>
              <w:left w:val="single" w:sz="4" w:space="0" w:color="auto"/>
              <w:bottom w:val="single" w:sz="4" w:space="0" w:color="auto"/>
              <w:right w:val="single" w:sz="4" w:space="0" w:color="auto"/>
            </w:tcBorders>
            <w:shd w:val="clear" w:color="auto" w:fill="D9D9D9"/>
          </w:tcPr>
          <w:p w14:paraId="1E67F377" w14:textId="77777777" w:rsidR="00A64599" w:rsidRPr="00EA7203" w:rsidRDefault="00A64599" w:rsidP="00A64599">
            <w:pPr>
              <w:spacing w:after="0" w:line="240" w:lineRule="auto"/>
              <w:jc w:val="center"/>
              <w:rPr>
                <w:rFonts w:ascii="Times New Roman" w:hAnsi="Times New Roman"/>
                <w:sz w:val="24"/>
                <w:szCs w:val="24"/>
              </w:rPr>
            </w:pPr>
            <w:r>
              <w:rPr>
                <w:rFonts w:ascii="Times New Roman" w:hAnsi="Times New Roman"/>
                <w:b/>
                <w:sz w:val="24"/>
                <w:szCs w:val="24"/>
              </w:rPr>
              <w:t>N-L-M-H</w:t>
            </w:r>
          </w:p>
        </w:tc>
        <w:tc>
          <w:tcPr>
            <w:tcW w:w="5940" w:type="dxa"/>
            <w:tcBorders>
              <w:top w:val="single" w:sz="4" w:space="0" w:color="auto"/>
              <w:left w:val="single" w:sz="4" w:space="0" w:color="auto"/>
              <w:bottom w:val="single" w:sz="4" w:space="0" w:color="auto"/>
              <w:right w:val="single" w:sz="4" w:space="0" w:color="auto"/>
            </w:tcBorders>
          </w:tcPr>
          <w:p w14:paraId="14F3DD59" w14:textId="77777777" w:rsidR="00A64599" w:rsidRDefault="00A64599" w:rsidP="00A64599">
            <w:pPr>
              <w:spacing w:after="0" w:line="240" w:lineRule="auto"/>
              <w:rPr>
                <w:rFonts w:ascii="Times New Roman" w:hAnsi="Times New Roman"/>
                <w:sz w:val="24"/>
                <w:szCs w:val="24"/>
              </w:rPr>
            </w:pPr>
          </w:p>
        </w:tc>
      </w:tr>
      <w:tr w:rsidR="00A64599" w14:paraId="6A55BC8A"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0B58B17" w14:textId="77777777" w:rsidR="00A64599" w:rsidRP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to use reading, writing, and speaking in mathematics lessons.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FA5B70A"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36BD1A0" w14:textId="77777777" w:rsidR="00A64599" w:rsidRDefault="00A64599" w:rsidP="00A64599">
            <w:pPr>
              <w:spacing w:after="0" w:line="240" w:lineRule="auto"/>
              <w:rPr>
                <w:rFonts w:ascii="Times New Roman" w:hAnsi="Times New Roman"/>
                <w:sz w:val="24"/>
                <w:szCs w:val="24"/>
              </w:rPr>
            </w:pPr>
          </w:p>
        </w:tc>
      </w:tr>
      <w:tr w:rsidR="00A64599" w14:paraId="2C4E5653"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62EFD08"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Encourage teachers to draw upon home language and culture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AE0243"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5997C9C" w14:textId="77777777" w:rsidR="00A64599" w:rsidRDefault="00A64599" w:rsidP="00A64599">
            <w:pPr>
              <w:spacing w:after="0" w:line="240" w:lineRule="auto"/>
              <w:rPr>
                <w:rFonts w:ascii="Times New Roman" w:hAnsi="Times New Roman"/>
                <w:sz w:val="24"/>
                <w:szCs w:val="24"/>
              </w:rPr>
            </w:pPr>
          </w:p>
        </w:tc>
      </w:tr>
      <w:tr w:rsidR="00A64599" w14:paraId="1B0C179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545265F9"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Encourage teachers to draw on multiple resources such as objects, drawings, and graphs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81EE7A8"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AA0EF1" w14:textId="77777777" w:rsidR="00A64599" w:rsidRDefault="00A64599" w:rsidP="00A64599">
            <w:pPr>
              <w:spacing w:after="0" w:line="240" w:lineRule="auto"/>
              <w:rPr>
                <w:rFonts w:ascii="Times New Roman" w:hAnsi="Times New Roman"/>
                <w:sz w:val="24"/>
                <w:szCs w:val="24"/>
              </w:rPr>
            </w:pPr>
          </w:p>
        </w:tc>
      </w:tr>
      <w:tr w:rsidR="00A64599" w14:paraId="5280E38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9F1756A"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Draw upon students’ personal experiences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322584"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1D63A21" w14:textId="77777777" w:rsidR="00A64599" w:rsidRDefault="00A64599" w:rsidP="00A64599">
            <w:pPr>
              <w:spacing w:after="0" w:line="240" w:lineRule="auto"/>
              <w:rPr>
                <w:rFonts w:ascii="Times New Roman" w:hAnsi="Times New Roman"/>
                <w:sz w:val="24"/>
                <w:szCs w:val="24"/>
              </w:rPr>
            </w:pPr>
          </w:p>
        </w:tc>
      </w:tr>
      <w:tr w:rsidR="00A64599" w14:paraId="5109A4D2"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5A555DC" w14:textId="77777777" w:rsidR="00A64599" w:rsidRPr="00E507EB" w:rsidRDefault="00A64599" w:rsidP="00A64599">
            <w:pPr>
              <w:pStyle w:val="ListParagraph"/>
              <w:numPr>
                <w:ilvl w:val="0"/>
                <w:numId w:val="40"/>
              </w:numPr>
              <w:spacing w:after="0" w:line="240" w:lineRule="auto"/>
              <w:ind w:left="360"/>
              <w:contextualSpacing w:val="0"/>
              <w:rPr>
                <w:rFonts w:ascii="Times New Roman" w:hAnsi="Times New Roman"/>
              </w:rPr>
            </w:pPr>
            <w:r w:rsidRPr="00E507EB">
              <w:rPr>
                <w:rFonts w:ascii="Times New Roman" w:hAnsi="Times New Roman"/>
              </w:rPr>
              <w:t>Provide opportunities for teacher and students to connect mathematics to other subject areas?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2DBAC05"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0630026" w14:textId="77777777" w:rsidR="00A64599" w:rsidRDefault="00A64599" w:rsidP="00A64599">
            <w:pPr>
              <w:spacing w:after="0" w:line="240" w:lineRule="auto"/>
              <w:rPr>
                <w:rFonts w:ascii="Times New Roman" w:hAnsi="Times New Roman"/>
                <w:sz w:val="24"/>
                <w:szCs w:val="24"/>
              </w:rPr>
            </w:pPr>
          </w:p>
        </w:tc>
      </w:tr>
      <w:tr w:rsidR="00A64599" w14:paraId="128C3F43"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7A04DF28"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both individual and collective opportunities for students to learn using mathematical tasks with a range of challenge?</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F1FDB0"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99E2208" w14:textId="77777777" w:rsidR="00A64599" w:rsidRDefault="00A64599" w:rsidP="00A64599">
            <w:pPr>
              <w:spacing w:after="0" w:line="240" w:lineRule="auto"/>
              <w:rPr>
                <w:rFonts w:ascii="Times New Roman" w:hAnsi="Times New Roman"/>
                <w:sz w:val="24"/>
                <w:szCs w:val="24"/>
              </w:rPr>
            </w:pPr>
          </w:p>
        </w:tc>
      </w:tr>
      <w:tr w:rsidR="00A64599" w14:paraId="3C8FAE3F"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963A337"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for advanced students to investigate mathematics content at greater depth?</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E793F75"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C845A79" w14:textId="77777777" w:rsidR="00A64599" w:rsidRDefault="00A64599" w:rsidP="00A64599">
            <w:pPr>
              <w:spacing w:after="0" w:line="240" w:lineRule="auto"/>
              <w:rPr>
                <w:rFonts w:ascii="Times New Roman" w:hAnsi="Times New Roman"/>
                <w:sz w:val="24"/>
                <w:szCs w:val="24"/>
              </w:rPr>
            </w:pPr>
          </w:p>
        </w:tc>
      </w:tr>
      <w:tr w:rsidR="00A64599" w14:paraId="47D63254"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6F1C7C01" w14:textId="77777777" w:rsidR="00A64599" w:rsidRPr="00FF1CCA" w:rsidRDefault="00A64599" w:rsidP="00A64599">
            <w:pPr>
              <w:pStyle w:val="ListParagraph"/>
              <w:numPr>
                <w:ilvl w:val="0"/>
                <w:numId w:val="40"/>
              </w:numPr>
              <w:spacing w:after="0" w:line="240" w:lineRule="auto"/>
              <w:ind w:left="360"/>
              <w:contextualSpacing w:val="0"/>
              <w:rPr>
                <w:rFonts w:ascii="Times New Roman" w:hAnsi="Times New Roman"/>
              </w:rPr>
            </w:pPr>
            <w:r w:rsidRPr="00FF1CCA">
              <w:rPr>
                <w:rFonts w:ascii="Times New Roman" w:hAnsi="Times New Roman"/>
              </w:rPr>
              <w:t xml:space="preserve">Provide a balanced portrayal </w:t>
            </w:r>
            <w:r w:rsidRPr="00E507EB">
              <w:rPr>
                <w:rFonts w:ascii="Times New Roman" w:hAnsi="Times New Roman"/>
              </w:rPr>
              <w:t xml:space="preserve">of </w:t>
            </w:r>
            <w:r w:rsidRPr="00FF1CCA">
              <w:rPr>
                <w:rFonts w:ascii="Times New Roman" w:hAnsi="Times New Roman"/>
              </w:rPr>
              <w:t>various demographic and personal characteristics</w:t>
            </w:r>
            <w:r w:rsidRPr="00E507EB">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CE1964"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7B0E1E1" w14:textId="77777777" w:rsidR="00A64599" w:rsidRDefault="00A64599" w:rsidP="00A64599">
            <w:pPr>
              <w:spacing w:after="0" w:line="240" w:lineRule="auto"/>
              <w:rPr>
                <w:rFonts w:ascii="Times New Roman" w:hAnsi="Times New Roman"/>
                <w:sz w:val="24"/>
                <w:szCs w:val="24"/>
              </w:rPr>
            </w:pPr>
          </w:p>
        </w:tc>
      </w:tr>
      <w:tr w:rsidR="00A64599" w14:paraId="398AD76A"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F55A631" w14:textId="77777777" w:rsidR="00A64599" w:rsidRPr="00CD2077" w:rsidRDefault="00A64599" w:rsidP="00A64599">
            <w:pPr>
              <w:spacing w:after="0" w:line="240" w:lineRule="auto"/>
              <w:jc w:val="center"/>
              <w:rPr>
                <w:rFonts w:ascii="Times New Roman" w:hAnsi="Times New Roman"/>
                <w:b/>
              </w:rPr>
            </w:pPr>
            <w:r w:rsidRPr="00CD2077">
              <w:rPr>
                <w:rFonts w:ascii="Times New Roman" w:hAnsi="Times New Roman"/>
                <w:b/>
              </w:rPr>
              <w:t>Assessment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3D5924D"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35A480D" w14:textId="77777777" w:rsidR="00A64599" w:rsidRDefault="00A64599" w:rsidP="00A64599">
            <w:pPr>
              <w:spacing w:after="0" w:line="240" w:lineRule="auto"/>
              <w:rPr>
                <w:rFonts w:ascii="Times New Roman" w:hAnsi="Times New Roman"/>
                <w:sz w:val="24"/>
                <w:szCs w:val="24"/>
              </w:rPr>
            </w:pPr>
          </w:p>
        </w:tc>
      </w:tr>
      <w:tr w:rsidR="00A64599" w14:paraId="4AC4A5B8"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1E76DC4B"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strategies for gathering information about students’ prior knowledge and background?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EDFA78"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AEA389" w14:textId="77777777" w:rsidR="00A64599" w:rsidRDefault="00A64599" w:rsidP="00A64599">
            <w:pPr>
              <w:spacing w:after="0" w:line="240" w:lineRule="auto"/>
              <w:rPr>
                <w:rFonts w:ascii="Times New Roman" w:hAnsi="Times New Roman"/>
                <w:sz w:val="24"/>
                <w:szCs w:val="24"/>
              </w:rPr>
            </w:pPr>
          </w:p>
        </w:tc>
      </w:tr>
      <w:tr w:rsidR="00A64599" w14:paraId="4DAEE3B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51673B5"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strategies for teachers to identify common student errors and misconceptions?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961EE39"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CFCEA22" w14:textId="77777777" w:rsidR="00A64599" w:rsidRDefault="00A64599" w:rsidP="00A64599">
            <w:pPr>
              <w:spacing w:after="0" w:line="240" w:lineRule="auto"/>
              <w:rPr>
                <w:rFonts w:ascii="Times New Roman" w:hAnsi="Times New Roman"/>
                <w:sz w:val="24"/>
                <w:szCs w:val="24"/>
              </w:rPr>
            </w:pPr>
          </w:p>
        </w:tc>
      </w:tr>
      <w:tr w:rsidR="00A64599" w14:paraId="74D04C8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496269ED" w14:textId="77777777" w:rsidR="00A64599" w:rsidRPr="00FB2A21"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Assess students at a variety of knowledge levels (e.g., memorization, understanding, reasoning, problem solving)</w:t>
            </w:r>
            <w:r w:rsidRPr="000B47EE">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F867466"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42C5BF3" w14:textId="77777777" w:rsidR="00A64599" w:rsidRDefault="00A64599" w:rsidP="00A64599">
            <w:pPr>
              <w:spacing w:after="0" w:line="240" w:lineRule="auto"/>
              <w:rPr>
                <w:rFonts w:ascii="Times New Roman" w:hAnsi="Times New Roman"/>
                <w:sz w:val="24"/>
                <w:szCs w:val="24"/>
              </w:rPr>
            </w:pPr>
          </w:p>
        </w:tc>
      </w:tr>
      <w:tr w:rsidR="00A64599" w14:paraId="27DEE75F"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61482F3"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Encourage students to monitor their own progress?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BF08F34"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6B27929" w14:textId="77777777" w:rsidR="00A64599" w:rsidRDefault="00A64599" w:rsidP="00A64599">
            <w:pPr>
              <w:spacing w:after="0" w:line="240" w:lineRule="auto"/>
              <w:rPr>
                <w:rFonts w:ascii="Times New Roman" w:hAnsi="Times New Roman"/>
                <w:sz w:val="24"/>
                <w:szCs w:val="24"/>
              </w:rPr>
            </w:pPr>
          </w:p>
        </w:tc>
      </w:tr>
      <w:tr w:rsidR="00A64599" w14:paraId="113F1F4D"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D5EFA4F"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for ongoing review and practice with feedback related to learning concepts, and skills.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B57786"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FB72CD0" w14:textId="77777777" w:rsidR="00A64599" w:rsidRDefault="00A64599" w:rsidP="00A64599">
            <w:pPr>
              <w:spacing w:after="0" w:line="240" w:lineRule="auto"/>
              <w:rPr>
                <w:rFonts w:ascii="Times New Roman" w:hAnsi="Times New Roman"/>
                <w:sz w:val="24"/>
                <w:szCs w:val="24"/>
              </w:rPr>
            </w:pPr>
          </w:p>
        </w:tc>
      </w:tr>
      <w:tr w:rsidR="00A64599" w14:paraId="6B649104"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3DA08A7D"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support for a varied system of on-going formative and summative assessment (formal or informal observations, interviews, surveys, performance assessments, target problems)?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2EDBC1E"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556BB85" w14:textId="77777777" w:rsidR="00A64599" w:rsidRDefault="00A64599" w:rsidP="00A64599">
            <w:pPr>
              <w:spacing w:after="0" w:line="240" w:lineRule="auto"/>
              <w:rPr>
                <w:rFonts w:ascii="Times New Roman" w:hAnsi="Times New Roman"/>
                <w:sz w:val="24"/>
                <w:szCs w:val="24"/>
              </w:rPr>
            </w:pPr>
          </w:p>
        </w:tc>
      </w:tr>
    </w:tbl>
    <w:p w14:paraId="0C1C2D09" w14:textId="77777777" w:rsidR="000F6B97" w:rsidRDefault="000F6B97"/>
    <w:p w14:paraId="2FF85902" w14:textId="77777777" w:rsidR="004F2B2F" w:rsidRDefault="004F2B2F" w:rsidP="004F2B2F">
      <w:pPr>
        <w:spacing w:after="0"/>
      </w:pPr>
    </w:p>
    <w:p w14:paraId="657B780B" w14:textId="77777777" w:rsidR="000F6B97" w:rsidRDefault="000F6B97" w:rsidP="004F2B2F">
      <w:pPr>
        <w:spacing w:after="0"/>
      </w:pPr>
    </w:p>
    <w:p w14:paraId="4CB9216D" w14:textId="77777777" w:rsidR="00CC700D" w:rsidRDefault="00CC700D" w:rsidP="004F2B2F">
      <w:pPr>
        <w:spacing w:after="0"/>
      </w:pPr>
    </w:p>
    <w:p w14:paraId="75442DDB" w14:textId="77777777" w:rsidR="00CC700D" w:rsidRDefault="00CC700D" w:rsidP="004F2B2F">
      <w:pPr>
        <w:spacing w:after="0"/>
      </w:pPr>
    </w:p>
    <w:tbl>
      <w:tblPr>
        <w:tblpPr w:leftFromText="180" w:rightFromText="180" w:vertAnchor="text" w:horzAnchor="margin" w:tblpY="149"/>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1350"/>
        <w:gridCol w:w="6210"/>
      </w:tblGrid>
      <w:tr w:rsidR="00CC700D" w14:paraId="43F3FCCF" w14:textId="77777777" w:rsidTr="00CC700D">
        <w:trPr>
          <w:trHeight w:val="20"/>
        </w:trPr>
        <w:tc>
          <w:tcPr>
            <w:tcW w:w="144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033E7" w14:textId="77777777" w:rsidR="00CC700D" w:rsidRPr="00CC700D" w:rsidRDefault="00CC700D" w:rsidP="00CC700D">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D12B39">
              <w:rPr>
                <w:rFonts w:ascii="Times New Roman" w:hAnsi="Times New Roman"/>
                <w:b/>
                <w:sz w:val="24"/>
                <w:szCs w:val="24"/>
              </w:rPr>
              <w:t>CCSS</w:t>
            </w:r>
            <w:r>
              <w:rPr>
                <w:rFonts w:ascii="Times New Roman" w:hAnsi="Times New Roman"/>
                <w:b/>
                <w:sz w:val="24"/>
                <w:szCs w:val="24"/>
              </w:rPr>
              <w:t>M</w:t>
            </w:r>
            <w:r w:rsidRPr="00D12B39">
              <w:rPr>
                <w:rFonts w:ascii="Times New Roman" w:hAnsi="Times New Roman"/>
                <w:b/>
                <w:sz w:val="24"/>
                <w:szCs w:val="24"/>
              </w:rPr>
              <w:t xml:space="preserve"> Instructional Materials Analysis Project--Overarching </w:t>
            </w:r>
            <w:r>
              <w:rPr>
                <w:rFonts w:ascii="Times New Roman" w:hAnsi="Times New Roman"/>
                <w:b/>
                <w:sz w:val="24"/>
                <w:szCs w:val="24"/>
              </w:rPr>
              <w:t>Considerations</w:t>
            </w:r>
            <w:r w:rsidRPr="00D12B39">
              <w:rPr>
                <w:rFonts w:ascii="Times New Roman" w:hAnsi="Times New Roman"/>
                <w:b/>
                <w:sz w:val="24"/>
                <w:szCs w:val="24"/>
              </w:rPr>
              <w:t xml:space="preserve"> (Tool 3)</w:t>
            </w:r>
            <w:r>
              <w:rPr>
                <w:rFonts w:ascii="Times New Roman" w:hAnsi="Times New Roman"/>
                <w:b/>
                <w:sz w:val="24"/>
                <w:szCs w:val="24"/>
              </w:rPr>
              <w:t xml:space="preserve">                                      Page 3</w:t>
            </w:r>
          </w:p>
        </w:tc>
      </w:tr>
      <w:tr w:rsidR="000F6B97" w14:paraId="02F19092" w14:textId="77777777" w:rsidTr="00CC700D">
        <w:tc>
          <w:tcPr>
            <w:tcW w:w="6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66D84" w14:textId="77777777" w:rsidR="000F6B97" w:rsidRDefault="000F6B97" w:rsidP="00CC700D">
            <w:pPr>
              <w:pStyle w:val="ListParagraph"/>
              <w:ind w:left="360"/>
              <w:rPr>
                <w:rFonts w:ascii="Times New Roman" w:hAnsi="Times New Roman"/>
              </w:rPr>
            </w:pPr>
            <w:r>
              <w:rPr>
                <w:rFonts w:ascii="Times New Roman" w:hAnsi="Times New Roman"/>
                <w:b/>
              </w:rPr>
              <w:t>Questions about Overarching Considerations (Page 2)</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D140C09" w14:textId="77777777" w:rsidR="000F6B97" w:rsidRDefault="000F6B97" w:rsidP="00CC700D">
            <w:pPr>
              <w:spacing w:after="0" w:line="240" w:lineRule="auto"/>
              <w:rPr>
                <w:rFonts w:ascii="Times New Roman" w:hAnsi="Times New Roman"/>
                <w:sz w:val="24"/>
                <w:szCs w:val="24"/>
              </w:rPr>
            </w:pPr>
            <w:r>
              <w:rPr>
                <w:rFonts w:ascii="Times New Roman" w:hAnsi="Times New Roman"/>
                <w:b/>
                <w:sz w:val="24"/>
                <w:szCs w:val="24"/>
              </w:rPr>
              <w:t xml:space="preserve">See </w:t>
            </w:r>
            <w:r w:rsidRPr="009A4419">
              <w:rPr>
                <w:rFonts w:ascii="Times New Roman" w:hAnsi="Times New Roman"/>
                <w:b/>
                <w:sz w:val="24"/>
                <w:szCs w:val="24"/>
              </w:rPr>
              <w:t>Rubric</w:t>
            </w:r>
          </w:p>
        </w:tc>
        <w:tc>
          <w:tcPr>
            <w:tcW w:w="6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EA020" w14:textId="77777777" w:rsidR="000F6B97" w:rsidRDefault="000F6B97" w:rsidP="00CC700D">
            <w:pPr>
              <w:spacing w:after="0" w:line="240" w:lineRule="auto"/>
              <w:jc w:val="center"/>
              <w:rPr>
                <w:rFonts w:ascii="Times New Roman" w:hAnsi="Times New Roman"/>
                <w:sz w:val="24"/>
                <w:szCs w:val="24"/>
              </w:rPr>
            </w:pPr>
            <w:r w:rsidRPr="00F04DC6">
              <w:rPr>
                <w:rFonts w:ascii="Times New Roman" w:hAnsi="Times New Roman"/>
                <w:b/>
              </w:rPr>
              <w:t>Comments</w:t>
            </w:r>
            <w:r>
              <w:rPr>
                <w:rFonts w:ascii="Times New Roman" w:hAnsi="Times New Roman"/>
                <w:b/>
              </w:rPr>
              <w:t>/Examples</w:t>
            </w:r>
          </w:p>
        </w:tc>
      </w:tr>
      <w:tr w:rsidR="000F6B97" w14:paraId="1C698FAA" w14:textId="77777777" w:rsidTr="00CC700D">
        <w:tc>
          <w:tcPr>
            <w:tcW w:w="6840" w:type="dxa"/>
            <w:tcBorders>
              <w:top w:val="single" w:sz="4" w:space="0" w:color="auto"/>
              <w:left w:val="single" w:sz="4" w:space="0" w:color="auto"/>
              <w:bottom w:val="single" w:sz="4" w:space="0" w:color="auto"/>
              <w:right w:val="single" w:sz="4" w:space="0" w:color="auto"/>
            </w:tcBorders>
          </w:tcPr>
          <w:p w14:paraId="0843D336" w14:textId="77777777" w:rsidR="000F6B97" w:rsidRPr="00E507EB" w:rsidRDefault="000F6B97" w:rsidP="00CC700D">
            <w:pPr>
              <w:pStyle w:val="ListParagraph"/>
              <w:ind w:left="0"/>
              <w:jc w:val="center"/>
              <w:rPr>
                <w:rFonts w:ascii="Times New Roman" w:hAnsi="Times New Roman"/>
                <w:b/>
              </w:rPr>
            </w:pPr>
            <w:r w:rsidRPr="00E507EB">
              <w:rPr>
                <w:rFonts w:ascii="Times New Roman" w:hAnsi="Times New Roman"/>
                <w:b/>
              </w:rPr>
              <w:t>Technology</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A6B81" w14:textId="77777777" w:rsidR="000F6B97" w:rsidRPr="00DB77F2" w:rsidRDefault="000F6B97" w:rsidP="00CC700D">
            <w:pPr>
              <w:spacing w:after="0" w:line="240" w:lineRule="auto"/>
              <w:rPr>
                <w:rFonts w:ascii="Times New Roman" w:hAnsi="Times New Roman"/>
                <w:b/>
                <w:sz w:val="24"/>
                <w:szCs w:val="24"/>
              </w:rPr>
            </w:pPr>
            <w:r w:rsidRPr="00DB77F2">
              <w:rPr>
                <w:rFonts w:ascii="Times New Roman" w:hAnsi="Times New Roman"/>
                <w:b/>
                <w:sz w:val="24"/>
                <w:szCs w:val="24"/>
              </w:rPr>
              <w:t>N-L-M-H</w:t>
            </w:r>
          </w:p>
        </w:tc>
        <w:tc>
          <w:tcPr>
            <w:tcW w:w="6210" w:type="dxa"/>
            <w:tcBorders>
              <w:top w:val="single" w:sz="4" w:space="0" w:color="auto"/>
              <w:left w:val="single" w:sz="4" w:space="0" w:color="auto"/>
              <w:bottom w:val="single" w:sz="4" w:space="0" w:color="auto"/>
              <w:right w:val="single" w:sz="4" w:space="0" w:color="auto"/>
            </w:tcBorders>
          </w:tcPr>
          <w:p w14:paraId="03CAF6C5" w14:textId="77777777" w:rsidR="000F6B97" w:rsidRPr="00F04DC6" w:rsidRDefault="000F6B97" w:rsidP="00CC700D">
            <w:pPr>
              <w:spacing w:after="0" w:line="240" w:lineRule="auto"/>
              <w:jc w:val="center"/>
              <w:rPr>
                <w:rFonts w:ascii="Times New Roman" w:hAnsi="Times New Roman"/>
                <w:b/>
              </w:rPr>
            </w:pPr>
          </w:p>
        </w:tc>
      </w:tr>
      <w:tr w:rsidR="000F6B97" w14:paraId="304B2DD5" w14:textId="77777777" w:rsidTr="00CC700D">
        <w:tc>
          <w:tcPr>
            <w:tcW w:w="6840" w:type="dxa"/>
            <w:tcBorders>
              <w:top w:val="single" w:sz="4" w:space="0" w:color="auto"/>
              <w:left w:val="single" w:sz="4" w:space="0" w:color="auto"/>
              <w:bottom w:val="single" w:sz="4" w:space="0" w:color="auto"/>
              <w:right w:val="single" w:sz="4" w:space="0" w:color="auto"/>
            </w:tcBorders>
          </w:tcPr>
          <w:p w14:paraId="18B92F69" w14:textId="77777777" w:rsidR="000F6B97" w:rsidRDefault="000F6B97" w:rsidP="00CC700D">
            <w:pPr>
              <w:pStyle w:val="ListParagraph"/>
              <w:ind w:left="360"/>
              <w:rPr>
                <w:rFonts w:ascii="Times New Roman" w:hAnsi="Times New Roman"/>
                <w:b/>
              </w:rPr>
            </w:pPr>
            <w:r w:rsidRPr="00E507EB">
              <w:rPr>
                <w:rFonts w:ascii="Times New Roman" w:hAnsi="Times New Roman"/>
                <w:b/>
              </w:rPr>
              <w:t>To what extent do the materials:</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5C8549" w14:textId="77777777" w:rsidR="000F6B97" w:rsidRDefault="000F6B97" w:rsidP="00CC700D">
            <w:pPr>
              <w:spacing w:after="0" w:line="240" w:lineRule="auto"/>
              <w:jc w:val="center"/>
              <w:rPr>
                <w:rFonts w:ascii="Times New Roman" w:hAnsi="Times New Roman"/>
                <w:b/>
                <w:sz w:val="24"/>
                <w:szCs w:val="24"/>
              </w:rPr>
            </w:pPr>
          </w:p>
        </w:tc>
        <w:tc>
          <w:tcPr>
            <w:tcW w:w="6210" w:type="dxa"/>
            <w:tcBorders>
              <w:top w:val="single" w:sz="4" w:space="0" w:color="auto"/>
              <w:left w:val="single" w:sz="4" w:space="0" w:color="auto"/>
              <w:bottom w:val="single" w:sz="4" w:space="0" w:color="auto"/>
              <w:right w:val="single" w:sz="4" w:space="0" w:color="auto"/>
            </w:tcBorders>
          </w:tcPr>
          <w:p w14:paraId="5F71EAD7" w14:textId="77777777" w:rsidR="000F6B97" w:rsidRPr="00F04DC6" w:rsidRDefault="000F6B97" w:rsidP="00CC700D">
            <w:pPr>
              <w:spacing w:after="0" w:line="240" w:lineRule="auto"/>
              <w:jc w:val="center"/>
              <w:rPr>
                <w:rFonts w:ascii="Times New Roman" w:hAnsi="Times New Roman"/>
                <w:b/>
              </w:rPr>
            </w:pPr>
          </w:p>
        </w:tc>
      </w:tr>
      <w:tr w:rsidR="000F6B97" w14:paraId="1D9EC75C"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4F2A1FF1"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Integrate technology such as interactive tools, virtual manipulatives/objects, and dynamic mathematics software in ways that engage students in the Mathematical Practices?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E18390B"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22512254" w14:textId="77777777" w:rsidR="000F6B97" w:rsidRDefault="000F6B97" w:rsidP="00CC700D">
            <w:pPr>
              <w:spacing w:after="0" w:line="240" w:lineRule="auto"/>
              <w:rPr>
                <w:rFonts w:ascii="Times New Roman" w:hAnsi="Times New Roman"/>
                <w:sz w:val="24"/>
                <w:szCs w:val="24"/>
              </w:rPr>
            </w:pPr>
          </w:p>
        </w:tc>
      </w:tr>
      <w:tr w:rsidR="000F6B97" w14:paraId="2A23591A"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6F52DBE7"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or reference technology that provides opportunities for teachers and/or students to communicate with each other (e.g. websites, discussion groups, webinars)?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8CB11B2"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0172BF59" w14:textId="77777777" w:rsidR="000F6B97" w:rsidRDefault="000F6B97" w:rsidP="00CC700D">
            <w:pPr>
              <w:spacing w:after="0" w:line="240" w:lineRule="auto"/>
              <w:rPr>
                <w:rFonts w:ascii="Times New Roman" w:hAnsi="Times New Roman"/>
                <w:sz w:val="24"/>
                <w:szCs w:val="24"/>
              </w:rPr>
            </w:pPr>
          </w:p>
        </w:tc>
      </w:tr>
      <w:tr w:rsidR="000F6B97" w14:paraId="0162A8DF"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291E14E3"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opportunities to assess student mathematical understandings and knowledge of procedural skills using technology?</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21410AA"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6CFEA77" w14:textId="77777777" w:rsidR="000F6B97" w:rsidRDefault="000F6B97" w:rsidP="00CC700D">
            <w:pPr>
              <w:spacing w:after="0" w:line="240" w:lineRule="auto"/>
              <w:rPr>
                <w:rFonts w:ascii="Times New Roman" w:hAnsi="Times New Roman"/>
                <w:sz w:val="24"/>
                <w:szCs w:val="24"/>
              </w:rPr>
            </w:pPr>
          </w:p>
        </w:tc>
      </w:tr>
      <w:tr w:rsidR="000F6B97" w14:paraId="312ECFDA"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40F52656"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or reference technology that provides teachers additional tasks for students?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7CC9B58"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1F7045B4" w14:textId="77777777" w:rsidR="000F6B97" w:rsidRDefault="000F6B97" w:rsidP="00CC700D">
            <w:pPr>
              <w:spacing w:after="0" w:line="240" w:lineRule="auto"/>
              <w:rPr>
                <w:rFonts w:ascii="Times New Roman" w:hAnsi="Times New Roman"/>
                <w:sz w:val="24"/>
                <w:szCs w:val="24"/>
              </w:rPr>
            </w:pPr>
          </w:p>
        </w:tc>
      </w:tr>
      <w:tr w:rsidR="000F6B97" w14:paraId="476E6B5F"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6BE8A048"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 xml:space="preserve">Include teacher guidance for the </w:t>
            </w:r>
            <w:proofErr w:type="gramStart"/>
            <w:r>
              <w:rPr>
                <w:rFonts w:ascii="Times New Roman" w:hAnsi="Times New Roman"/>
              </w:rPr>
              <w:t>mindful</w:t>
            </w:r>
            <w:proofErr w:type="gramEnd"/>
            <w:r>
              <w:rPr>
                <w:rFonts w:ascii="Times New Roman" w:hAnsi="Times New Roman"/>
              </w:rPr>
              <w:t xml:space="preserve"> use of embedded technology to support and enhance student learning?</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659CBF0"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4DF191AD" w14:textId="77777777" w:rsidR="000F6B97" w:rsidRDefault="000F6B97" w:rsidP="00CC700D">
            <w:pPr>
              <w:spacing w:after="0" w:line="240" w:lineRule="auto"/>
              <w:rPr>
                <w:rFonts w:ascii="Times New Roman" w:hAnsi="Times New Roman"/>
                <w:sz w:val="24"/>
                <w:szCs w:val="24"/>
              </w:rPr>
            </w:pPr>
          </w:p>
        </w:tc>
      </w:tr>
      <w:tr w:rsidR="000F6B97" w14:paraId="6568201B" w14:textId="77777777" w:rsidTr="00CC700D">
        <w:tc>
          <w:tcPr>
            <w:tcW w:w="14400" w:type="dxa"/>
            <w:gridSpan w:val="3"/>
            <w:tcBorders>
              <w:top w:val="single" w:sz="4" w:space="0" w:color="auto"/>
              <w:left w:val="single" w:sz="4" w:space="0" w:color="auto"/>
              <w:bottom w:val="single" w:sz="4" w:space="0" w:color="auto"/>
              <w:right w:val="single" w:sz="4" w:space="0" w:color="auto"/>
            </w:tcBorders>
          </w:tcPr>
          <w:p w14:paraId="7219E6F6" w14:textId="77777777" w:rsidR="000F6B97" w:rsidRDefault="000F6B97" w:rsidP="00CC700D">
            <w:pPr>
              <w:rPr>
                <w:rFonts w:ascii="Times New Roman" w:hAnsi="Times New Roman"/>
                <w:b/>
              </w:rPr>
            </w:pPr>
            <w:r w:rsidRPr="000A503F">
              <w:rPr>
                <w:rFonts w:ascii="Times New Roman" w:hAnsi="Times New Roman"/>
                <w:b/>
              </w:rPr>
              <w:t>Notes/Examples:</w:t>
            </w:r>
          </w:p>
          <w:p w14:paraId="66BE6832" w14:textId="77777777" w:rsidR="000F6B97" w:rsidRDefault="000F6B97" w:rsidP="00CC700D">
            <w:pPr>
              <w:rPr>
                <w:rFonts w:ascii="Times New Roman" w:hAnsi="Times New Roman"/>
                <w:b/>
              </w:rPr>
            </w:pPr>
          </w:p>
          <w:p w14:paraId="31B037AE" w14:textId="77777777" w:rsidR="000F6B97" w:rsidRDefault="000F6B97" w:rsidP="00CC700D">
            <w:pPr>
              <w:rPr>
                <w:rFonts w:ascii="Times New Roman" w:hAnsi="Times New Roman"/>
                <w:b/>
              </w:rPr>
            </w:pPr>
          </w:p>
          <w:p w14:paraId="5054EF2B" w14:textId="77777777" w:rsidR="000F6B97" w:rsidRPr="000A503F" w:rsidRDefault="000F6B97" w:rsidP="00CC700D">
            <w:pPr>
              <w:rPr>
                <w:rFonts w:ascii="Times New Roman" w:hAnsi="Times New Roman"/>
                <w:b/>
              </w:rPr>
            </w:pPr>
          </w:p>
        </w:tc>
      </w:tr>
      <w:tr w:rsidR="000F6B97" w14:paraId="073B3C31" w14:textId="77777777" w:rsidTr="00CC700D">
        <w:tc>
          <w:tcPr>
            <w:tcW w:w="14400" w:type="dxa"/>
            <w:gridSpan w:val="3"/>
            <w:tcBorders>
              <w:top w:val="single" w:sz="4" w:space="0" w:color="auto"/>
              <w:left w:val="single" w:sz="4" w:space="0" w:color="auto"/>
              <w:bottom w:val="single" w:sz="4" w:space="0" w:color="auto"/>
              <w:right w:val="single" w:sz="4" w:space="0" w:color="auto"/>
            </w:tcBorders>
          </w:tcPr>
          <w:p w14:paraId="66A4A3B1" w14:textId="77777777" w:rsidR="000F6B97" w:rsidRPr="001E11A8" w:rsidRDefault="000F6B97" w:rsidP="00CC700D">
            <w:pPr>
              <w:rPr>
                <w:rFonts w:ascii="Times New Roman" w:hAnsi="Times New Roman" w:cs="Times New Roman"/>
                <w:b/>
              </w:rPr>
            </w:pPr>
            <w:r w:rsidRPr="001E11A8">
              <w:rPr>
                <w:rFonts w:ascii="Times New Roman" w:hAnsi="Times New Roman" w:cs="Times New Roman"/>
                <w:b/>
              </w:rPr>
              <w:t>Summary Discussion Questions</w:t>
            </w:r>
          </w:p>
          <w:p w14:paraId="5528AF1E"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Equity:  To what extent do the materials contain embedded support for elements of equity consistently within and across grades?</w:t>
            </w:r>
          </w:p>
          <w:p w14:paraId="14D2E85E"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Assessment:  To what extent do the materials contain embedded support for elements of assessment consistently within and across grades?</w:t>
            </w:r>
          </w:p>
          <w:p w14:paraId="7A292926"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Technology:  To what extent do the materials contain embedded support for elements of technology consistently within and across grades?</w:t>
            </w:r>
          </w:p>
          <w:p w14:paraId="181C9031"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Overall:  To what extent do the materials incorporate the Overarching Consideration elements to advance students’ learning of mathematical content and engagement in the mathematical practices?</w:t>
            </w:r>
          </w:p>
          <w:p w14:paraId="1AD4652B" w14:textId="77777777" w:rsidR="000F6B97" w:rsidRPr="001E11A8" w:rsidRDefault="000F6B97" w:rsidP="00CC700D">
            <w:pPr>
              <w:rPr>
                <w:rFonts w:ascii="Times New Roman" w:hAnsi="Times New Roman" w:cs="Times New Roman"/>
                <w:b/>
              </w:rPr>
            </w:pPr>
          </w:p>
          <w:p w14:paraId="6139F364" w14:textId="77777777" w:rsidR="000F6B97" w:rsidRDefault="000F6B97" w:rsidP="00CC700D">
            <w:pPr>
              <w:spacing w:after="0" w:line="240" w:lineRule="auto"/>
              <w:rPr>
                <w:rFonts w:ascii="Times New Roman" w:hAnsi="Times New Roman"/>
                <w:sz w:val="24"/>
                <w:szCs w:val="24"/>
              </w:rPr>
            </w:pPr>
          </w:p>
        </w:tc>
      </w:tr>
    </w:tbl>
    <w:p w14:paraId="0680D6C1" w14:textId="77777777" w:rsidR="00BE4215" w:rsidRDefault="00BE4215">
      <w:pPr>
        <w:rPr>
          <w:rFonts w:ascii="Times New Roman" w:hAnsi="Times New Roman" w:cs="Times New Roman"/>
        </w:rPr>
        <w:sectPr w:rsidR="00BE4215" w:rsidSect="00907583">
          <w:pgSz w:w="15840" w:h="12240" w:orient="landscape"/>
          <w:pgMar w:top="720" w:right="720" w:bottom="720" w:left="720" w:header="720" w:footer="720" w:gutter="0"/>
          <w:cols w:space="720"/>
          <w:docGrid w:linePitch="360"/>
        </w:sectPr>
      </w:pPr>
    </w:p>
    <w:p w14:paraId="17BB715F" w14:textId="77777777" w:rsidR="00962FEB" w:rsidRPr="00B8184E" w:rsidRDefault="00962FEB" w:rsidP="00962FEB">
      <w:pPr>
        <w:jc w:val="center"/>
        <w:rPr>
          <w:b/>
          <w:sz w:val="24"/>
          <w:szCs w:val="24"/>
        </w:rPr>
      </w:pPr>
    </w:p>
    <w:p w14:paraId="0CF91964" w14:textId="77777777" w:rsidR="00962FEB" w:rsidRPr="00B8184E" w:rsidRDefault="00962FEB" w:rsidP="00962FEB">
      <w:pPr>
        <w:jc w:val="center"/>
        <w:rPr>
          <w:b/>
          <w:sz w:val="24"/>
          <w:szCs w:val="24"/>
        </w:rPr>
      </w:pPr>
    </w:p>
    <w:sectPr w:rsidR="00962FEB" w:rsidRPr="00B8184E" w:rsidSect="00BE42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062F0" w14:textId="77777777" w:rsidR="0082756A" w:rsidRDefault="0082756A" w:rsidP="00527900">
      <w:pPr>
        <w:spacing w:after="0" w:line="240" w:lineRule="auto"/>
      </w:pPr>
      <w:r>
        <w:separator/>
      </w:r>
    </w:p>
  </w:endnote>
  <w:endnote w:type="continuationSeparator" w:id="0">
    <w:p w14:paraId="3BBAF744" w14:textId="77777777" w:rsidR="0082756A" w:rsidRDefault="0082756A" w:rsidP="0052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ZapfDingbatsITC">
    <w:altName w:val="Zapf Dingbats"/>
    <w:panose1 w:val="00000000000000000000"/>
    <w:charset w:val="80"/>
    <w:family w:val="auto"/>
    <w:notTrueType/>
    <w:pitch w:val="default"/>
    <w:sig w:usb0="00000001" w:usb1="08070000" w:usb2="00000010" w:usb3="00000000" w:csb0="00020000" w:csb1="00000000"/>
  </w:font>
  <w:font w:name="Zapf Dingbats">
    <w:panose1 w:val="05020102010704020609"/>
    <w:charset w:val="02"/>
    <w:family w:val="auto"/>
    <w:pitch w:val="variable"/>
    <w:sig w:usb0="00000000" w:usb1="10000000" w:usb2="00000000" w:usb3="00000000" w:csb0="80000000"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99596"/>
      <w:docPartObj>
        <w:docPartGallery w:val="Page Numbers (Bottom of Page)"/>
        <w:docPartUnique/>
      </w:docPartObj>
    </w:sdtPr>
    <w:sdtEndPr/>
    <w:sdtContent>
      <w:p w14:paraId="3F8EC2D3" w14:textId="77777777" w:rsidR="0082756A" w:rsidRDefault="0082756A">
        <w:pPr>
          <w:pStyle w:val="Footer"/>
          <w:jc w:val="center"/>
        </w:pPr>
        <w:r>
          <w:fldChar w:fldCharType="begin"/>
        </w:r>
        <w:r>
          <w:instrText xml:space="preserve"> PAGE   \* MERGEFORMAT </w:instrText>
        </w:r>
        <w:r>
          <w:fldChar w:fldCharType="separate"/>
        </w:r>
        <w:r w:rsidR="003E3B99">
          <w:rPr>
            <w:noProof/>
          </w:rPr>
          <w:t>15</w:t>
        </w:r>
        <w:r>
          <w:rPr>
            <w:noProof/>
          </w:rPr>
          <w:fldChar w:fldCharType="end"/>
        </w:r>
      </w:p>
    </w:sdtContent>
  </w:sdt>
  <w:p w14:paraId="62D4FB7B" w14:textId="77777777" w:rsidR="0082756A" w:rsidRDefault="008275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80907" w14:textId="77777777" w:rsidR="0082756A" w:rsidRDefault="008275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99614"/>
      <w:docPartObj>
        <w:docPartGallery w:val="Page Numbers (Bottom of Page)"/>
        <w:docPartUnique/>
      </w:docPartObj>
    </w:sdtPr>
    <w:sdtEndPr/>
    <w:sdtContent>
      <w:p w14:paraId="2F80E772" w14:textId="77777777" w:rsidR="0082756A" w:rsidRDefault="0082756A">
        <w:pPr>
          <w:pStyle w:val="Footer"/>
          <w:jc w:val="center"/>
        </w:pPr>
        <w:r>
          <w:fldChar w:fldCharType="begin"/>
        </w:r>
        <w:r>
          <w:instrText xml:space="preserve"> PAGE   \* MERGEFORMAT </w:instrText>
        </w:r>
        <w:r>
          <w:fldChar w:fldCharType="separate"/>
        </w:r>
        <w:r w:rsidR="003E3B99">
          <w:rPr>
            <w:noProof/>
          </w:rPr>
          <w:t>18</w:t>
        </w:r>
        <w:r>
          <w:rPr>
            <w:noProof/>
          </w:rPr>
          <w:fldChar w:fldCharType="end"/>
        </w:r>
      </w:p>
    </w:sdtContent>
  </w:sdt>
  <w:p w14:paraId="7F3BD694" w14:textId="77777777" w:rsidR="0082756A" w:rsidRDefault="0082756A" w:rsidP="007D3BDC">
    <w:pPr>
      <w:pStyle w:val="Footer"/>
      <w:jc w:val="cen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ED593" w14:textId="77777777" w:rsidR="0082756A" w:rsidRDefault="0082756A">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555922"/>
      <w:docPartObj>
        <w:docPartGallery w:val="Page Numbers (Bottom of Page)"/>
        <w:docPartUnique/>
      </w:docPartObj>
    </w:sdtPr>
    <w:sdtEndPr/>
    <w:sdtContent>
      <w:p w14:paraId="616D3864" w14:textId="77777777" w:rsidR="0082756A" w:rsidRDefault="0082756A">
        <w:pPr>
          <w:pStyle w:val="Footer"/>
          <w:jc w:val="center"/>
        </w:pPr>
        <w:r>
          <w:fldChar w:fldCharType="begin"/>
        </w:r>
        <w:r>
          <w:instrText xml:space="preserve"> PAGE   \* MERGEFORMAT </w:instrText>
        </w:r>
        <w:r>
          <w:fldChar w:fldCharType="separate"/>
        </w:r>
        <w:r w:rsidR="003E3B99">
          <w:rPr>
            <w:noProof/>
          </w:rPr>
          <w:t>26</w:t>
        </w:r>
        <w:r>
          <w:rPr>
            <w:noProof/>
          </w:rPr>
          <w:fldChar w:fldCharType="end"/>
        </w:r>
      </w:p>
    </w:sdtContent>
  </w:sdt>
  <w:p w14:paraId="36194D6A" w14:textId="77777777" w:rsidR="0082756A" w:rsidRPr="006A4010" w:rsidRDefault="0082756A" w:rsidP="00962FEB">
    <w:pPr>
      <w:pStyle w:val="Footer"/>
      <w:ind w:left="-1080"/>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32BCE" w14:textId="77777777" w:rsidR="0082756A" w:rsidRDefault="0082756A" w:rsidP="00527900">
      <w:pPr>
        <w:spacing w:after="0" w:line="240" w:lineRule="auto"/>
      </w:pPr>
      <w:r>
        <w:separator/>
      </w:r>
    </w:p>
  </w:footnote>
  <w:footnote w:type="continuationSeparator" w:id="0">
    <w:p w14:paraId="5998FF65" w14:textId="77777777" w:rsidR="0082756A" w:rsidRDefault="0082756A" w:rsidP="0052790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A7CF6" w14:textId="77777777" w:rsidR="0082756A" w:rsidRDefault="0082756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97D08" w14:textId="77777777" w:rsidR="0082756A" w:rsidRPr="00492D7D" w:rsidRDefault="0082756A">
    <w:pPr>
      <w:pStyle w:val="Header"/>
      <w:rPr>
        <w:rFonts w:ascii="Times New Roman" w:hAnsi="Times New Roman" w:cs="Times New Roman"/>
        <w:sz w:val="24"/>
        <w:szCs w:val="24"/>
      </w:rPr>
    </w:pPr>
    <w:r>
      <w:tab/>
    </w:r>
    <w:r>
      <w:tab/>
    </w:r>
    <w:r>
      <w:tab/>
    </w:r>
    <w:r>
      <w:tab/>
    </w:r>
    <w:r>
      <w:tab/>
    </w:r>
    <w:r>
      <w:tab/>
    </w:r>
    <w:r>
      <w:tab/>
    </w:r>
    <w:r>
      <w:tab/>
      <w:t xml:space="preserve">           </w:t>
    </w:r>
  </w:p>
  <w:p w14:paraId="355E79DE" w14:textId="77777777" w:rsidR="0082756A" w:rsidRDefault="008275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9AAF" w14:textId="77777777" w:rsidR="0082756A" w:rsidRDefault="0082756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3EDD7" w14:textId="77777777" w:rsidR="0082756A" w:rsidRDefault="0082756A">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9A257" w14:textId="77777777" w:rsidR="0082756A" w:rsidRDefault="008275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54B"/>
    <w:multiLevelType w:val="hybridMultilevel"/>
    <w:tmpl w:val="0988FABC"/>
    <w:lvl w:ilvl="0" w:tplc="CC3EF3E2">
      <w:start w:val="8"/>
      <w:numFmt w:val="decimal"/>
      <w:lvlText w:val="%1"/>
      <w:lvlJc w:val="left"/>
      <w:pPr>
        <w:tabs>
          <w:tab w:val="num" w:pos="-720"/>
        </w:tabs>
        <w:ind w:left="-720" w:hanging="360"/>
      </w:pPr>
      <w:rPr>
        <w:rFonts w:hint="default"/>
      </w:rPr>
    </w:lvl>
    <w:lvl w:ilvl="1" w:tplc="EE6002C0">
      <w:start w:val="3"/>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4E455E"/>
    <w:multiLevelType w:val="hybridMultilevel"/>
    <w:tmpl w:val="260C0B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2C53B5"/>
    <w:multiLevelType w:val="hybridMultilevel"/>
    <w:tmpl w:val="2E1AF072"/>
    <w:lvl w:ilvl="0" w:tplc="0409000F">
      <w:start w:val="1"/>
      <w:numFmt w:val="decimal"/>
      <w:lvlText w:val="%1."/>
      <w:lvlJc w:val="left"/>
      <w:pPr>
        <w:ind w:left="90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3592DDF"/>
    <w:multiLevelType w:val="hybridMultilevel"/>
    <w:tmpl w:val="5F526BD0"/>
    <w:lvl w:ilvl="0" w:tplc="0409000F">
      <w:start w:val="1"/>
      <w:numFmt w:val="decimal"/>
      <w:lvlText w:val="%1."/>
      <w:lvlJc w:val="left"/>
      <w:pPr>
        <w:ind w:left="738"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4E6EF1"/>
    <w:multiLevelType w:val="hybridMultilevel"/>
    <w:tmpl w:val="34B8FF7C"/>
    <w:lvl w:ilvl="0" w:tplc="C4D813E0">
      <w:start w:val="1"/>
      <w:numFmt w:val="bullet"/>
      <w:lvlText w:val=""/>
      <w:lvlJc w:val="left"/>
      <w:pPr>
        <w:tabs>
          <w:tab w:val="num" w:pos="-360"/>
        </w:tabs>
        <w:ind w:left="-360" w:hanging="360"/>
      </w:pPr>
      <w:rPr>
        <w:rFonts w:ascii="Symbol" w:hAnsi="Symbol" w:hint="default"/>
      </w:rPr>
    </w:lvl>
    <w:lvl w:ilvl="1" w:tplc="6A20E108">
      <w:numFmt w:val="bullet"/>
      <w:lvlText w:val="-"/>
      <w:lvlJc w:val="left"/>
      <w:pPr>
        <w:tabs>
          <w:tab w:val="num" w:pos="360"/>
        </w:tabs>
        <w:ind w:left="360" w:hanging="360"/>
      </w:pPr>
      <w:rPr>
        <w:rFonts w:ascii="Arial" w:eastAsia="Times New Roman" w:hAnsi="Arial" w:hint="default"/>
        <w:w w:val="1"/>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5">
    <w:nsid w:val="07C83E05"/>
    <w:multiLevelType w:val="hybridMultilevel"/>
    <w:tmpl w:val="0F88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846080B"/>
    <w:multiLevelType w:val="hybridMultilevel"/>
    <w:tmpl w:val="7E90BD54"/>
    <w:lvl w:ilvl="0" w:tplc="DE1A48F8">
      <w:start w:val="1"/>
      <w:numFmt w:val="bullet"/>
      <w:lvlText w:val=""/>
      <w:lvlJc w:val="left"/>
      <w:pPr>
        <w:tabs>
          <w:tab w:val="num" w:pos="720"/>
        </w:tabs>
        <w:ind w:left="720" w:hanging="360"/>
      </w:pPr>
      <w:rPr>
        <w:rFonts w:ascii="Wingdings 2" w:hAnsi="Wingdings 2" w:hint="default"/>
      </w:rPr>
    </w:lvl>
    <w:lvl w:ilvl="1" w:tplc="D360B482" w:tentative="1">
      <w:start w:val="1"/>
      <w:numFmt w:val="bullet"/>
      <w:lvlText w:val=""/>
      <w:lvlJc w:val="left"/>
      <w:pPr>
        <w:tabs>
          <w:tab w:val="num" w:pos="1440"/>
        </w:tabs>
        <w:ind w:left="1440" w:hanging="360"/>
      </w:pPr>
      <w:rPr>
        <w:rFonts w:ascii="Wingdings 2" w:hAnsi="Wingdings 2" w:hint="default"/>
      </w:rPr>
    </w:lvl>
    <w:lvl w:ilvl="2" w:tplc="74566F8C" w:tentative="1">
      <w:start w:val="1"/>
      <w:numFmt w:val="bullet"/>
      <w:lvlText w:val=""/>
      <w:lvlJc w:val="left"/>
      <w:pPr>
        <w:tabs>
          <w:tab w:val="num" w:pos="2160"/>
        </w:tabs>
        <w:ind w:left="2160" w:hanging="360"/>
      </w:pPr>
      <w:rPr>
        <w:rFonts w:ascii="Wingdings 2" w:hAnsi="Wingdings 2" w:hint="default"/>
      </w:rPr>
    </w:lvl>
    <w:lvl w:ilvl="3" w:tplc="C9569F52" w:tentative="1">
      <w:start w:val="1"/>
      <w:numFmt w:val="bullet"/>
      <w:lvlText w:val=""/>
      <w:lvlJc w:val="left"/>
      <w:pPr>
        <w:tabs>
          <w:tab w:val="num" w:pos="2880"/>
        </w:tabs>
        <w:ind w:left="2880" w:hanging="360"/>
      </w:pPr>
      <w:rPr>
        <w:rFonts w:ascii="Wingdings 2" w:hAnsi="Wingdings 2" w:hint="default"/>
      </w:rPr>
    </w:lvl>
    <w:lvl w:ilvl="4" w:tplc="85DCE0CE" w:tentative="1">
      <w:start w:val="1"/>
      <w:numFmt w:val="bullet"/>
      <w:lvlText w:val=""/>
      <w:lvlJc w:val="left"/>
      <w:pPr>
        <w:tabs>
          <w:tab w:val="num" w:pos="3600"/>
        </w:tabs>
        <w:ind w:left="3600" w:hanging="360"/>
      </w:pPr>
      <w:rPr>
        <w:rFonts w:ascii="Wingdings 2" w:hAnsi="Wingdings 2" w:hint="default"/>
      </w:rPr>
    </w:lvl>
    <w:lvl w:ilvl="5" w:tplc="BC6270DC" w:tentative="1">
      <w:start w:val="1"/>
      <w:numFmt w:val="bullet"/>
      <w:lvlText w:val=""/>
      <w:lvlJc w:val="left"/>
      <w:pPr>
        <w:tabs>
          <w:tab w:val="num" w:pos="4320"/>
        </w:tabs>
        <w:ind w:left="4320" w:hanging="360"/>
      </w:pPr>
      <w:rPr>
        <w:rFonts w:ascii="Wingdings 2" w:hAnsi="Wingdings 2" w:hint="default"/>
      </w:rPr>
    </w:lvl>
    <w:lvl w:ilvl="6" w:tplc="01B61B7E" w:tentative="1">
      <w:start w:val="1"/>
      <w:numFmt w:val="bullet"/>
      <w:lvlText w:val=""/>
      <w:lvlJc w:val="left"/>
      <w:pPr>
        <w:tabs>
          <w:tab w:val="num" w:pos="5040"/>
        </w:tabs>
        <w:ind w:left="5040" w:hanging="360"/>
      </w:pPr>
      <w:rPr>
        <w:rFonts w:ascii="Wingdings 2" w:hAnsi="Wingdings 2" w:hint="default"/>
      </w:rPr>
    </w:lvl>
    <w:lvl w:ilvl="7" w:tplc="0598D26C" w:tentative="1">
      <w:start w:val="1"/>
      <w:numFmt w:val="bullet"/>
      <w:lvlText w:val=""/>
      <w:lvlJc w:val="left"/>
      <w:pPr>
        <w:tabs>
          <w:tab w:val="num" w:pos="5760"/>
        </w:tabs>
        <w:ind w:left="5760" w:hanging="360"/>
      </w:pPr>
      <w:rPr>
        <w:rFonts w:ascii="Wingdings 2" w:hAnsi="Wingdings 2" w:hint="default"/>
      </w:rPr>
    </w:lvl>
    <w:lvl w:ilvl="8" w:tplc="1520EE84" w:tentative="1">
      <w:start w:val="1"/>
      <w:numFmt w:val="bullet"/>
      <w:lvlText w:val=""/>
      <w:lvlJc w:val="left"/>
      <w:pPr>
        <w:tabs>
          <w:tab w:val="num" w:pos="6480"/>
        </w:tabs>
        <w:ind w:left="6480" w:hanging="360"/>
      </w:pPr>
      <w:rPr>
        <w:rFonts w:ascii="Wingdings 2" w:hAnsi="Wingdings 2" w:hint="default"/>
      </w:rPr>
    </w:lvl>
  </w:abstractNum>
  <w:abstractNum w:abstractNumId="7">
    <w:nsid w:val="0ABF7842"/>
    <w:multiLevelType w:val="hybridMultilevel"/>
    <w:tmpl w:val="CD3047EA"/>
    <w:lvl w:ilvl="0" w:tplc="8BAA7A4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6D80E24"/>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nsid w:val="1C245498"/>
    <w:multiLevelType w:val="hybridMultilevel"/>
    <w:tmpl w:val="053ADF1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F2D76"/>
    <w:multiLevelType w:val="hybridMultilevel"/>
    <w:tmpl w:val="9F9248E0"/>
    <w:lvl w:ilvl="0" w:tplc="EE6002C0">
      <w:start w:val="3"/>
      <w:numFmt w:val="bullet"/>
      <w:lvlText w:val=""/>
      <w:lvlJc w:val="left"/>
      <w:pPr>
        <w:tabs>
          <w:tab w:val="num" w:pos="-720"/>
        </w:tabs>
        <w:ind w:left="-720" w:hanging="360"/>
      </w:pPr>
      <w:rPr>
        <w:rFonts w:ascii="Symbol" w:hAnsi="Symbol"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22932CE4"/>
    <w:multiLevelType w:val="hybridMultilevel"/>
    <w:tmpl w:val="D2CEBE4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065FD"/>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49A570A"/>
    <w:multiLevelType w:val="hybridMultilevel"/>
    <w:tmpl w:val="BBEAB062"/>
    <w:lvl w:ilvl="0" w:tplc="0409000D">
      <w:start w:val="1"/>
      <w:numFmt w:val="bullet"/>
      <w:lvlText w:val=""/>
      <w:lvlJc w:val="left"/>
      <w:pPr>
        <w:tabs>
          <w:tab w:val="num" w:pos="0"/>
        </w:tabs>
        <w:ind w:left="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8A73AC4"/>
    <w:multiLevelType w:val="hybridMultilevel"/>
    <w:tmpl w:val="53F0A37C"/>
    <w:lvl w:ilvl="0" w:tplc="C6D0C826">
      <w:start w:val="7"/>
      <w:numFmt w:val="decimal"/>
      <w:lvlText w:val="%1"/>
      <w:lvlJc w:val="left"/>
      <w:pPr>
        <w:tabs>
          <w:tab w:val="num" w:pos="-720"/>
        </w:tabs>
        <w:ind w:left="-720" w:hanging="360"/>
      </w:pPr>
      <w:rPr>
        <w:rFonts w:hint="default"/>
        <w:b/>
        <w:i w:val="0"/>
        <w:sz w:val="20"/>
      </w:rPr>
    </w:lvl>
    <w:lvl w:ilvl="1" w:tplc="0409000D">
      <w:start w:val="1"/>
      <w:numFmt w:val="bullet"/>
      <w:lvlText w:val=""/>
      <w:lvlJc w:val="left"/>
      <w:pPr>
        <w:tabs>
          <w:tab w:val="num" w:pos="360"/>
        </w:tabs>
        <w:ind w:left="360" w:hanging="360"/>
      </w:pPr>
      <w:rPr>
        <w:rFonts w:ascii="Wingdings" w:hAnsi="Wingdings"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298B6BF5"/>
    <w:multiLevelType w:val="hybridMultilevel"/>
    <w:tmpl w:val="FFCCC4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D86D3B"/>
    <w:multiLevelType w:val="multilevel"/>
    <w:tmpl w:val="FD12698A"/>
    <w:lvl w:ilvl="0">
      <w:start w:val="1"/>
      <w:numFmt w:val="decimal"/>
      <w:lvlText w:val="%1."/>
      <w:lvlJc w:val="left"/>
      <w:pPr>
        <w:tabs>
          <w:tab w:val="num" w:pos="990"/>
        </w:tabs>
        <w:ind w:left="99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D9312D7"/>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E151D9D"/>
    <w:multiLevelType w:val="hybridMultilevel"/>
    <w:tmpl w:val="337C7AF0"/>
    <w:lvl w:ilvl="0" w:tplc="C6D0C826">
      <w:start w:val="7"/>
      <w:numFmt w:val="decimal"/>
      <w:lvlText w:val="%1"/>
      <w:lvlJc w:val="left"/>
      <w:pPr>
        <w:tabs>
          <w:tab w:val="num" w:pos="-720"/>
        </w:tabs>
        <w:ind w:left="-720" w:hanging="360"/>
      </w:pPr>
      <w:rPr>
        <w:rFonts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2F4951E1"/>
    <w:multiLevelType w:val="hybridMultilevel"/>
    <w:tmpl w:val="F8A216B0"/>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EE6002C0">
      <w:start w:val="3"/>
      <w:numFmt w:val="bullet"/>
      <w:lvlText w:val=""/>
      <w:lvlJc w:val="left"/>
      <w:pPr>
        <w:tabs>
          <w:tab w:val="num" w:pos="2340"/>
        </w:tabs>
        <w:ind w:left="2340" w:hanging="360"/>
      </w:pPr>
      <w:rPr>
        <w:rFonts w:ascii="Symbol" w:hAnsi="Symbol" w:hint="default"/>
        <w:b/>
        <w:i w:val="0"/>
        <w:sz w:val="2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6C6AF7"/>
    <w:multiLevelType w:val="hybridMultilevel"/>
    <w:tmpl w:val="76A2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C6A08"/>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6A2260E"/>
    <w:multiLevelType w:val="hybridMultilevel"/>
    <w:tmpl w:val="4970B48E"/>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0D">
      <w:start w:val="1"/>
      <w:numFmt w:val="bullet"/>
      <w:lvlText w:val=""/>
      <w:lvlJc w:val="left"/>
      <w:pPr>
        <w:tabs>
          <w:tab w:val="num" w:pos="2340"/>
        </w:tabs>
        <w:ind w:left="2340" w:hanging="360"/>
      </w:pPr>
      <w:rPr>
        <w:rFonts w:ascii="Wingdings" w:hAnsi="Wingdings" w:hint="default"/>
        <w:b/>
        <w:i w:val="0"/>
        <w:sz w:val="18"/>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F92C7C"/>
    <w:multiLevelType w:val="hybridMultilevel"/>
    <w:tmpl w:val="B6928E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BAD274C"/>
    <w:multiLevelType w:val="hybridMultilevel"/>
    <w:tmpl w:val="A058FCD4"/>
    <w:lvl w:ilvl="0" w:tplc="C4D813E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3BB9589B"/>
    <w:multiLevelType w:val="hybridMultilevel"/>
    <w:tmpl w:val="D5688B1A"/>
    <w:lvl w:ilvl="0" w:tplc="04090019">
      <w:start w:val="1"/>
      <w:numFmt w:val="lowerLetter"/>
      <w:lvlText w:val="%1."/>
      <w:lvlJc w:val="left"/>
      <w:pPr>
        <w:ind w:left="1478" w:hanging="360"/>
      </w:p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6">
    <w:nsid w:val="3E1B4FF5"/>
    <w:multiLevelType w:val="hybridMultilevel"/>
    <w:tmpl w:val="4B4AA532"/>
    <w:lvl w:ilvl="0" w:tplc="EE6002C0">
      <w:start w:val="3"/>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403E4E00"/>
    <w:multiLevelType w:val="hybridMultilevel"/>
    <w:tmpl w:val="E09ED0B4"/>
    <w:lvl w:ilvl="0" w:tplc="C87A8D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41AD4F07"/>
    <w:multiLevelType w:val="hybridMultilevel"/>
    <w:tmpl w:val="DE9ED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2C675CB"/>
    <w:multiLevelType w:val="hybridMultilevel"/>
    <w:tmpl w:val="98B00386"/>
    <w:lvl w:ilvl="0" w:tplc="C4D813E0">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nsid w:val="46E205FB"/>
    <w:multiLevelType w:val="hybridMultilevel"/>
    <w:tmpl w:val="DA186FAC"/>
    <w:lvl w:ilvl="0" w:tplc="C4D813E0">
      <w:start w:val="1"/>
      <w:numFmt w:val="bullet"/>
      <w:lvlText w:val=""/>
      <w:lvlJc w:val="left"/>
      <w:pPr>
        <w:tabs>
          <w:tab w:val="num" w:pos="-360"/>
        </w:tabs>
        <w:ind w:left="-360" w:hanging="360"/>
      </w:pPr>
      <w:rPr>
        <w:rFonts w:ascii="Symbol" w:hAnsi="Symbol"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1">
    <w:nsid w:val="471540E4"/>
    <w:multiLevelType w:val="hybridMultilevel"/>
    <w:tmpl w:val="5EC87D44"/>
    <w:lvl w:ilvl="0" w:tplc="C4D813E0">
      <w:start w:val="1"/>
      <w:numFmt w:val="bullet"/>
      <w:lvlText w:val=""/>
      <w:lvlJc w:val="left"/>
      <w:pPr>
        <w:ind w:left="45" w:hanging="360"/>
      </w:pPr>
      <w:rPr>
        <w:rFonts w:ascii="Symbol" w:hAnsi="Symbol" w:hint="default"/>
      </w:rPr>
    </w:lvl>
    <w:lvl w:ilvl="1" w:tplc="04090003">
      <w:start w:val="1"/>
      <w:numFmt w:val="bullet"/>
      <w:lvlText w:val="o"/>
      <w:lvlJc w:val="left"/>
      <w:pPr>
        <w:ind w:left="765" w:hanging="360"/>
      </w:pPr>
      <w:rPr>
        <w:rFonts w:ascii="Courier New" w:hAnsi="Courier New" w:cs="Courier New" w:hint="default"/>
      </w:rPr>
    </w:lvl>
    <w:lvl w:ilvl="2" w:tplc="04090005" w:tentative="1">
      <w:start w:val="1"/>
      <w:numFmt w:val="bullet"/>
      <w:lvlText w:val=""/>
      <w:lvlJc w:val="left"/>
      <w:pPr>
        <w:ind w:left="1485" w:hanging="360"/>
      </w:pPr>
      <w:rPr>
        <w:rFonts w:ascii="Wingdings" w:hAnsi="Wingdings" w:hint="default"/>
      </w:rPr>
    </w:lvl>
    <w:lvl w:ilvl="3" w:tplc="04090001" w:tentative="1">
      <w:start w:val="1"/>
      <w:numFmt w:val="bullet"/>
      <w:lvlText w:val=""/>
      <w:lvlJc w:val="left"/>
      <w:pPr>
        <w:ind w:left="2205" w:hanging="360"/>
      </w:pPr>
      <w:rPr>
        <w:rFonts w:ascii="Symbol" w:hAnsi="Symbol" w:hint="default"/>
      </w:rPr>
    </w:lvl>
    <w:lvl w:ilvl="4" w:tplc="04090003" w:tentative="1">
      <w:start w:val="1"/>
      <w:numFmt w:val="bullet"/>
      <w:lvlText w:val="o"/>
      <w:lvlJc w:val="left"/>
      <w:pPr>
        <w:ind w:left="2925" w:hanging="360"/>
      </w:pPr>
      <w:rPr>
        <w:rFonts w:ascii="Courier New" w:hAnsi="Courier New" w:cs="Courier New" w:hint="default"/>
      </w:rPr>
    </w:lvl>
    <w:lvl w:ilvl="5" w:tplc="04090005" w:tentative="1">
      <w:start w:val="1"/>
      <w:numFmt w:val="bullet"/>
      <w:lvlText w:val=""/>
      <w:lvlJc w:val="left"/>
      <w:pPr>
        <w:ind w:left="3645" w:hanging="360"/>
      </w:pPr>
      <w:rPr>
        <w:rFonts w:ascii="Wingdings" w:hAnsi="Wingdings" w:hint="default"/>
      </w:rPr>
    </w:lvl>
    <w:lvl w:ilvl="6" w:tplc="04090001" w:tentative="1">
      <w:start w:val="1"/>
      <w:numFmt w:val="bullet"/>
      <w:lvlText w:val=""/>
      <w:lvlJc w:val="left"/>
      <w:pPr>
        <w:ind w:left="4365" w:hanging="360"/>
      </w:pPr>
      <w:rPr>
        <w:rFonts w:ascii="Symbol" w:hAnsi="Symbol" w:hint="default"/>
      </w:rPr>
    </w:lvl>
    <w:lvl w:ilvl="7" w:tplc="04090003" w:tentative="1">
      <w:start w:val="1"/>
      <w:numFmt w:val="bullet"/>
      <w:lvlText w:val="o"/>
      <w:lvlJc w:val="left"/>
      <w:pPr>
        <w:ind w:left="5085" w:hanging="360"/>
      </w:pPr>
      <w:rPr>
        <w:rFonts w:ascii="Courier New" w:hAnsi="Courier New" w:cs="Courier New" w:hint="default"/>
      </w:rPr>
    </w:lvl>
    <w:lvl w:ilvl="8" w:tplc="04090005" w:tentative="1">
      <w:start w:val="1"/>
      <w:numFmt w:val="bullet"/>
      <w:lvlText w:val=""/>
      <w:lvlJc w:val="left"/>
      <w:pPr>
        <w:ind w:left="5805" w:hanging="360"/>
      </w:pPr>
      <w:rPr>
        <w:rFonts w:ascii="Wingdings" w:hAnsi="Wingdings" w:hint="default"/>
      </w:rPr>
    </w:lvl>
  </w:abstractNum>
  <w:abstractNum w:abstractNumId="32">
    <w:nsid w:val="472F1987"/>
    <w:multiLevelType w:val="hybridMultilevel"/>
    <w:tmpl w:val="27262B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91C7042"/>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nsid w:val="566516CE"/>
    <w:multiLevelType w:val="hybridMultilevel"/>
    <w:tmpl w:val="3504453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185ECB"/>
    <w:multiLevelType w:val="hybridMultilevel"/>
    <w:tmpl w:val="6E10F8F2"/>
    <w:lvl w:ilvl="0" w:tplc="F7B6C2DE">
      <w:start w:val="2"/>
      <w:numFmt w:val="decimal"/>
      <w:lvlText w:val="%1."/>
      <w:lvlJc w:val="left"/>
      <w:pPr>
        <w:ind w:left="353" w:hanging="360"/>
      </w:pPr>
      <w:rPr>
        <w:rFonts w:hint="default"/>
        <w:sz w:val="18"/>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36">
    <w:nsid w:val="590C5A40"/>
    <w:multiLevelType w:val="hybridMultilevel"/>
    <w:tmpl w:val="EB7EFBD4"/>
    <w:lvl w:ilvl="0" w:tplc="4E02FD7C">
      <w:start w:val="3"/>
      <w:numFmt w:val="decimal"/>
      <w:lvlText w:val="%1"/>
      <w:lvlJc w:val="left"/>
      <w:pPr>
        <w:tabs>
          <w:tab w:val="num" w:pos="-720"/>
        </w:tabs>
        <w:ind w:left="-720" w:hanging="360"/>
      </w:pPr>
      <w:rPr>
        <w:rFonts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7">
    <w:nsid w:val="5C5C7FF2"/>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F4930F0"/>
    <w:multiLevelType w:val="hybridMultilevel"/>
    <w:tmpl w:val="CE285EA8"/>
    <w:lvl w:ilvl="0" w:tplc="715071F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9">
    <w:nsid w:val="5FFE5784"/>
    <w:multiLevelType w:val="multilevel"/>
    <w:tmpl w:val="3AA4F4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412417D"/>
    <w:multiLevelType w:val="hybridMultilevel"/>
    <w:tmpl w:val="312A85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4416193"/>
    <w:multiLevelType w:val="hybridMultilevel"/>
    <w:tmpl w:val="58121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723705"/>
    <w:multiLevelType w:val="hybridMultilevel"/>
    <w:tmpl w:val="A0D0C3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C484703"/>
    <w:multiLevelType w:val="hybridMultilevel"/>
    <w:tmpl w:val="18BC5D94"/>
    <w:lvl w:ilvl="0" w:tplc="31A85A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7F0AB1"/>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6C874A0E"/>
    <w:multiLevelType w:val="hybridMultilevel"/>
    <w:tmpl w:val="9250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D14771F"/>
    <w:multiLevelType w:val="hybridMultilevel"/>
    <w:tmpl w:val="CCA8E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224AB1"/>
    <w:multiLevelType w:val="hybridMultilevel"/>
    <w:tmpl w:val="16984562"/>
    <w:lvl w:ilvl="0" w:tplc="B21C615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30B3F00"/>
    <w:multiLevelType w:val="hybridMultilevel"/>
    <w:tmpl w:val="CC08D350"/>
    <w:lvl w:ilvl="0" w:tplc="C4D813E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49">
    <w:nsid w:val="73804337"/>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0">
    <w:nsid w:val="76DF15B4"/>
    <w:multiLevelType w:val="hybridMultilevel"/>
    <w:tmpl w:val="17D6C10C"/>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709570B"/>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7430DAD"/>
    <w:multiLevelType w:val="hybridMultilevel"/>
    <w:tmpl w:val="2DC447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9D77C9F"/>
    <w:multiLevelType w:val="multilevel"/>
    <w:tmpl w:val="7EC6DC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7A655A0D"/>
    <w:multiLevelType w:val="hybridMultilevel"/>
    <w:tmpl w:val="0800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484995"/>
    <w:multiLevelType w:val="hybridMultilevel"/>
    <w:tmpl w:val="2140F718"/>
    <w:lvl w:ilvl="0" w:tplc="090C625C">
      <w:start w:val="1"/>
      <w:numFmt w:val="bullet"/>
      <w:lvlText w:val=""/>
      <w:lvlJc w:val="left"/>
      <w:pPr>
        <w:tabs>
          <w:tab w:val="num" w:pos="720"/>
        </w:tabs>
        <w:ind w:left="720" w:hanging="360"/>
      </w:pPr>
      <w:rPr>
        <w:rFonts w:ascii="Wingdings 2" w:hAnsi="Wingdings 2" w:hint="default"/>
      </w:rPr>
    </w:lvl>
    <w:lvl w:ilvl="1" w:tplc="CD40875A" w:tentative="1">
      <w:start w:val="1"/>
      <w:numFmt w:val="bullet"/>
      <w:lvlText w:val=""/>
      <w:lvlJc w:val="left"/>
      <w:pPr>
        <w:tabs>
          <w:tab w:val="num" w:pos="1440"/>
        </w:tabs>
        <w:ind w:left="1440" w:hanging="360"/>
      </w:pPr>
      <w:rPr>
        <w:rFonts w:ascii="Wingdings 2" w:hAnsi="Wingdings 2" w:hint="default"/>
      </w:rPr>
    </w:lvl>
    <w:lvl w:ilvl="2" w:tplc="077EC366" w:tentative="1">
      <w:start w:val="1"/>
      <w:numFmt w:val="bullet"/>
      <w:lvlText w:val=""/>
      <w:lvlJc w:val="left"/>
      <w:pPr>
        <w:tabs>
          <w:tab w:val="num" w:pos="2160"/>
        </w:tabs>
        <w:ind w:left="2160" w:hanging="360"/>
      </w:pPr>
      <w:rPr>
        <w:rFonts w:ascii="Wingdings 2" w:hAnsi="Wingdings 2" w:hint="default"/>
      </w:rPr>
    </w:lvl>
    <w:lvl w:ilvl="3" w:tplc="9E720B22" w:tentative="1">
      <w:start w:val="1"/>
      <w:numFmt w:val="bullet"/>
      <w:lvlText w:val=""/>
      <w:lvlJc w:val="left"/>
      <w:pPr>
        <w:tabs>
          <w:tab w:val="num" w:pos="2880"/>
        </w:tabs>
        <w:ind w:left="2880" w:hanging="360"/>
      </w:pPr>
      <w:rPr>
        <w:rFonts w:ascii="Wingdings 2" w:hAnsi="Wingdings 2" w:hint="default"/>
      </w:rPr>
    </w:lvl>
    <w:lvl w:ilvl="4" w:tplc="54245E18" w:tentative="1">
      <w:start w:val="1"/>
      <w:numFmt w:val="bullet"/>
      <w:lvlText w:val=""/>
      <w:lvlJc w:val="left"/>
      <w:pPr>
        <w:tabs>
          <w:tab w:val="num" w:pos="3600"/>
        </w:tabs>
        <w:ind w:left="3600" w:hanging="360"/>
      </w:pPr>
      <w:rPr>
        <w:rFonts w:ascii="Wingdings 2" w:hAnsi="Wingdings 2" w:hint="default"/>
      </w:rPr>
    </w:lvl>
    <w:lvl w:ilvl="5" w:tplc="246CCDDA" w:tentative="1">
      <w:start w:val="1"/>
      <w:numFmt w:val="bullet"/>
      <w:lvlText w:val=""/>
      <w:lvlJc w:val="left"/>
      <w:pPr>
        <w:tabs>
          <w:tab w:val="num" w:pos="4320"/>
        </w:tabs>
        <w:ind w:left="4320" w:hanging="360"/>
      </w:pPr>
      <w:rPr>
        <w:rFonts w:ascii="Wingdings 2" w:hAnsi="Wingdings 2" w:hint="default"/>
      </w:rPr>
    </w:lvl>
    <w:lvl w:ilvl="6" w:tplc="9B48A262" w:tentative="1">
      <w:start w:val="1"/>
      <w:numFmt w:val="bullet"/>
      <w:lvlText w:val=""/>
      <w:lvlJc w:val="left"/>
      <w:pPr>
        <w:tabs>
          <w:tab w:val="num" w:pos="5040"/>
        </w:tabs>
        <w:ind w:left="5040" w:hanging="360"/>
      </w:pPr>
      <w:rPr>
        <w:rFonts w:ascii="Wingdings 2" w:hAnsi="Wingdings 2" w:hint="default"/>
      </w:rPr>
    </w:lvl>
    <w:lvl w:ilvl="7" w:tplc="2294D4C2" w:tentative="1">
      <w:start w:val="1"/>
      <w:numFmt w:val="bullet"/>
      <w:lvlText w:val=""/>
      <w:lvlJc w:val="left"/>
      <w:pPr>
        <w:tabs>
          <w:tab w:val="num" w:pos="5760"/>
        </w:tabs>
        <w:ind w:left="5760" w:hanging="360"/>
      </w:pPr>
      <w:rPr>
        <w:rFonts w:ascii="Wingdings 2" w:hAnsi="Wingdings 2" w:hint="default"/>
      </w:rPr>
    </w:lvl>
    <w:lvl w:ilvl="8" w:tplc="9B4C2FBA" w:tentative="1">
      <w:start w:val="1"/>
      <w:numFmt w:val="bullet"/>
      <w:lvlText w:val=""/>
      <w:lvlJc w:val="left"/>
      <w:pPr>
        <w:tabs>
          <w:tab w:val="num" w:pos="6480"/>
        </w:tabs>
        <w:ind w:left="6480" w:hanging="360"/>
      </w:pPr>
      <w:rPr>
        <w:rFonts w:ascii="Wingdings 2" w:hAnsi="Wingdings 2" w:hint="default"/>
      </w:rPr>
    </w:lvl>
  </w:abstractNum>
  <w:abstractNum w:abstractNumId="56">
    <w:nsid w:val="7D2E2765"/>
    <w:multiLevelType w:val="multilevel"/>
    <w:tmpl w:val="77080B1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7">
    <w:nsid w:val="7F9F500F"/>
    <w:multiLevelType w:val="hybridMultilevel"/>
    <w:tmpl w:val="1A9C4CB6"/>
    <w:lvl w:ilvl="0" w:tplc="C4D813E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45"/>
  </w:num>
  <w:num w:numId="2">
    <w:abstractNumId w:val="41"/>
  </w:num>
  <w:num w:numId="3">
    <w:abstractNumId w:val="5"/>
  </w:num>
  <w:num w:numId="4">
    <w:abstractNumId w:val="54"/>
  </w:num>
  <w:num w:numId="5">
    <w:abstractNumId w:val="34"/>
  </w:num>
  <w:num w:numId="6">
    <w:abstractNumId w:val="43"/>
  </w:num>
  <w:num w:numId="7">
    <w:abstractNumId w:val="17"/>
  </w:num>
  <w:num w:numId="8">
    <w:abstractNumId w:val="53"/>
  </w:num>
  <w:num w:numId="9">
    <w:abstractNumId w:val="39"/>
  </w:num>
  <w:num w:numId="10">
    <w:abstractNumId w:val="1"/>
  </w:num>
  <w:num w:numId="11">
    <w:abstractNumId w:val="15"/>
  </w:num>
  <w:num w:numId="12">
    <w:abstractNumId w:val="25"/>
  </w:num>
  <w:num w:numId="13">
    <w:abstractNumId w:val="28"/>
  </w:num>
  <w:num w:numId="14">
    <w:abstractNumId w:val="42"/>
  </w:num>
  <w:num w:numId="15">
    <w:abstractNumId w:val="9"/>
  </w:num>
  <w:num w:numId="16">
    <w:abstractNumId w:val="3"/>
  </w:num>
  <w:num w:numId="17">
    <w:abstractNumId w:val="46"/>
  </w:num>
  <w:num w:numId="18">
    <w:abstractNumId w:val="12"/>
  </w:num>
  <w:num w:numId="19">
    <w:abstractNumId w:val="44"/>
  </w:num>
  <w:num w:numId="20">
    <w:abstractNumId w:val="21"/>
  </w:num>
  <w:num w:numId="21">
    <w:abstractNumId w:val="36"/>
  </w:num>
  <w:num w:numId="22">
    <w:abstractNumId w:val="0"/>
  </w:num>
  <w:num w:numId="23">
    <w:abstractNumId w:val="50"/>
  </w:num>
  <w:num w:numId="24">
    <w:abstractNumId w:val="18"/>
  </w:num>
  <w:num w:numId="25">
    <w:abstractNumId w:val="48"/>
  </w:num>
  <w:num w:numId="26">
    <w:abstractNumId w:val="4"/>
  </w:num>
  <w:num w:numId="27">
    <w:abstractNumId w:val="30"/>
  </w:num>
  <w:num w:numId="28">
    <w:abstractNumId w:val="26"/>
  </w:num>
  <w:num w:numId="29">
    <w:abstractNumId w:val="19"/>
  </w:num>
  <w:num w:numId="30">
    <w:abstractNumId w:val="10"/>
  </w:num>
  <w:num w:numId="31">
    <w:abstractNumId w:val="57"/>
  </w:num>
  <w:num w:numId="32">
    <w:abstractNumId w:val="24"/>
  </w:num>
  <w:num w:numId="33">
    <w:abstractNumId w:val="29"/>
  </w:num>
  <w:num w:numId="34">
    <w:abstractNumId w:val="31"/>
  </w:num>
  <w:num w:numId="35">
    <w:abstractNumId w:val="13"/>
  </w:num>
  <w:num w:numId="36">
    <w:abstractNumId w:val="32"/>
  </w:num>
  <w:num w:numId="37">
    <w:abstractNumId w:val="40"/>
  </w:num>
  <w:num w:numId="38">
    <w:abstractNumId w:val="22"/>
  </w:num>
  <w:num w:numId="39">
    <w:abstractNumId w:val="14"/>
  </w:num>
  <w:num w:numId="40">
    <w:abstractNumId w:val="2"/>
  </w:num>
  <w:num w:numId="41">
    <w:abstractNumId w:val="7"/>
  </w:num>
  <w:num w:numId="42">
    <w:abstractNumId w:val="8"/>
  </w:num>
  <w:num w:numId="43">
    <w:abstractNumId w:val="33"/>
  </w:num>
  <w:num w:numId="44">
    <w:abstractNumId w:val="49"/>
  </w:num>
  <w:num w:numId="45">
    <w:abstractNumId w:val="38"/>
  </w:num>
  <w:num w:numId="46">
    <w:abstractNumId w:val="55"/>
  </w:num>
  <w:num w:numId="47">
    <w:abstractNumId w:val="6"/>
  </w:num>
  <w:num w:numId="48">
    <w:abstractNumId w:val="56"/>
  </w:num>
  <w:num w:numId="49">
    <w:abstractNumId w:val="16"/>
  </w:num>
  <w:num w:numId="50">
    <w:abstractNumId w:val="27"/>
  </w:num>
  <w:num w:numId="51">
    <w:abstractNumId w:val="47"/>
  </w:num>
  <w:num w:numId="52">
    <w:abstractNumId w:val="35"/>
  </w:num>
  <w:num w:numId="53">
    <w:abstractNumId w:val="23"/>
  </w:num>
  <w:num w:numId="54">
    <w:abstractNumId w:val="20"/>
  </w:num>
  <w:num w:numId="55">
    <w:abstractNumId w:val="11"/>
  </w:num>
  <w:num w:numId="56">
    <w:abstractNumId w:val="52"/>
  </w:num>
  <w:num w:numId="57">
    <w:abstractNumId w:val="51"/>
  </w:num>
  <w:num w:numId="58">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1DA"/>
    <w:rsid w:val="00007174"/>
    <w:rsid w:val="00015C56"/>
    <w:rsid w:val="00016DFF"/>
    <w:rsid w:val="000214C8"/>
    <w:rsid w:val="0003007B"/>
    <w:rsid w:val="00036386"/>
    <w:rsid w:val="0005673F"/>
    <w:rsid w:val="00060117"/>
    <w:rsid w:val="00063CE8"/>
    <w:rsid w:val="00071389"/>
    <w:rsid w:val="000A09A3"/>
    <w:rsid w:val="000A0CE3"/>
    <w:rsid w:val="000B1C97"/>
    <w:rsid w:val="000D7D4B"/>
    <w:rsid w:val="000F12BF"/>
    <w:rsid w:val="000F32B1"/>
    <w:rsid w:val="000F6B97"/>
    <w:rsid w:val="00100331"/>
    <w:rsid w:val="0014525F"/>
    <w:rsid w:val="00145AB5"/>
    <w:rsid w:val="00146EFC"/>
    <w:rsid w:val="00194648"/>
    <w:rsid w:val="001B795F"/>
    <w:rsid w:val="001C34FE"/>
    <w:rsid w:val="001C4CC5"/>
    <w:rsid w:val="001D2921"/>
    <w:rsid w:val="001E11A8"/>
    <w:rsid w:val="001F77EB"/>
    <w:rsid w:val="00213337"/>
    <w:rsid w:val="00227DCD"/>
    <w:rsid w:val="00236279"/>
    <w:rsid w:val="00247649"/>
    <w:rsid w:val="00250381"/>
    <w:rsid w:val="00263892"/>
    <w:rsid w:val="00266CD1"/>
    <w:rsid w:val="00283931"/>
    <w:rsid w:val="0029006B"/>
    <w:rsid w:val="002932FC"/>
    <w:rsid w:val="0029413A"/>
    <w:rsid w:val="002A10F2"/>
    <w:rsid w:val="002C7FCB"/>
    <w:rsid w:val="002E4D5C"/>
    <w:rsid w:val="0030623A"/>
    <w:rsid w:val="003137CF"/>
    <w:rsid w:val="00313A6C"/>
    <w:rsid w:val="00313AC1"/>
    <w:rsid w:val="00315319"/>
    <w:rsid w:val="00335C94"/>
    <w:rsid w:val="00353FE2"/>
    <w:rsid w:val="00381A03"/>
    <w:rsid w:val="0039691A"/>
    <w:rsid w:val="003A3511"/>
    <w:rsid w:val="003A3BB2"/>
    <w:rsid w:val="003B4F85"/>
    <w:rsid w:val="003C0D48"/>
    <w:rsid w:val="003C57D2"/>
    <w:rsid w:val="003D09AF"/>
    <w:rsid w:val="003E3B99"/>
    <w:rsid w:val="003E6076"/>
    <w:rsid w:val="003F0FC3"/>
    <w:rsid w:val="003F2430"/>
    <w:rsid w:val="0040358C"/>
    <w:rsid w:val="00404435"/>
    <w:rsid w:val="00411DA3"/>
    <w:rsid w:val="0041429E"/>
    <w:rsid w:val="00432C25"/>
    <w:rsid w:val="00473EAB"/>
    <w:rsid w:val="00485C42"/>
    <w:rsid w:val="00486489"/>
    <w:rsid w:val="004A0856"/>
    <w:rsid w:val="004A76C7"/>
    <w:rsid w:val="004F2B2F"/>
    <w:rsid w:val="00503765"/>
    <w:rsid w:val="00527900"/>
    <w:rsid w:val="00540624"/>
    <w:rsid w:val="0054649E"/>
    <w:rsid w:val="0056263A"/>
    <w:rsid w:val="00564596"/>
    <w:rsid w:val="0057274B"/>
    <w:rsid w:val="00585637"/>
    <w:rsid w:val="005901E9"/>
    <w:rsid w:val="0059271C"/>
    <w:rsid w:val="00594D23"/>
    <w:rsid w:val="005C0572"/>
    <w:rsid w:val="005C107D"/>
    <w:rsid w:val="005D204A"/>
    <w:rsid w:val="005F498B"/>
    <w:rsid w:val="006101DA"/>
    <w:rsid w:val="006269CD"/>
    <w:rsid w:val="00686349"/>
    <w:rsid w:val="00687B2C"/>
    <w:rsid w:val="006A5396"/>
    <w:rsid w:val="006A6C74"/>
    <w:rsid w:val="006D485C"/>
    <w:rsid w:val="006D7F1D"/>
    <w:rsid w:val="0070588E"/>
    <w:rsid w:val="00706156"/>
    <w:rsid w:val="0071096F"/>
    <w:rsid w:val="00743A00"/>
    <w:rsid w:val="007440C4"/>
    <w:rsid w:val="00750D08"/>
    <w:rsid w:val="00764A1A"/>
    <w:rsid w:val="00791375"/>
    <w:rsid w:val="00792936"/>
    <w:rsid w:val="007C6815"/>
    <w:rsid w:val="007D258E"/>
    <w:rsid w:val="007D3BDC"/>
    <w:rsid w:val="007E5F9C"/>
    <w:rsid w:val="008140C6"/>
    <w:rsid w:val="008216E5"/>
    <w:rsid w:val="0082557B"/>
    <w:rsid w:val="0082756A"/>
    <w:rsid w:val="00835CE3"/>
    <w:rsid w:val="00842F3A"/>
    <w:rsid w:val="00856087"/>
    <w:rsid w:val="00873985"/>
    <w:rsid w:val="00873B36"/>
    <w:rsid w:val="0088400E"/>
    <w:rsid w:val="008852B7"/>
    <w:rsid w:val="008939C7"/>
    <w:rsid w:val="008A63F2"/>
    <w:rsid w:val="008B7C28"/>
    <w:rsid w:val="008D2471"/>
    <w:rsid w:val="008D3A48"/>
    <w:rsid w:val="008D3EFC"/>
    <w:rsid w:val="008E0040"/>
    <w:rsid w:val="00906ED6"/>
    <w:rsid w:val="00907583"/>
    <w:rsid w:val="00925895"/>
    <w:rsid w:val="00955127"/>
    <w:rsid w:val="00962FEB"/>
    <w:rsid w:val="00967086"/>
    <w:rsid w:val="00973A29"/>
    <w:rsid w:val="0099497B"/>
    <w:rsid w:val="009A7F30"/>
    <w:rsid w:val="009D03B9"/>
    <w:rsid w:val="009E5DBD"/>
    <w:rsid w:val="009F022C"/>
    <w:rsid w:val="009F28C6"/>
    <w:rsid w:val="00A140DC"/>
    <w:rsid w:val="00A24E1B"/>
    <w:rsid w:val="00A30531"/>
    <w:rsid w:val="00A36AE1"/>
    <w:rsid w:val="00A53065"/>
    <w:rsid w:val="00A618D8"/>
    <w:rsid w:val="00A64599"/>
    <w:rsid w:val="00A64EA9"/>
    <w:rsid w:val="00A729E3"/>
    <w:rsid w:val="00A76B36"/>
    <w:rsid w:val="00A771EE"/>
    <w:rsid w:val="00A92F1C"/>
    <w:rsid w:val="00AD1B97"/>
    <w:rsid w:val="00AD306D"/>
    <w:rsid w:val="00AE0BD4"/>
    <w:rsid w:val="00AF10A9"/>
    <w:rsid w:val="00B14301"/>
    <w:rsid w:val="00B17511"/>
    <w:rsid w:val="00B34D5A"/>
    <w:rsid w:val="00B4644B"/>
    <w:rsid w:val="00B8127C"/>
    <w:rsid w:val="00B822D0"/>
    <w:rsid w:val="00B84E68"/>
    <w:rsid w:val="00B871C0"/>
    <w:rsid w:val="00B911A5"/>
    <w:rsid w:val="00BC01FA"/>
    <w:rsid w:val="00BD4E9F"/>
    <w:rsid w:val="00BD77F0"/>
    <w:rsid w:val="00BE4215"/>
    <w:rsid w:val="00BE647F"/>
    <w:rsid w:val="00BF33E4"/>
    <w:rsid w:val="00C025C1"/>
    <w:rsid w:val="00C30824"/>
    <w:rsid w:val="00C31847"/>
    <w:rsid w:val="00C31A97"/>
    <w:rsid w:val="00C63952"/>
    <w:rsid w:val="00C6408F"/>
    <w:rsid w:val="00C65A38"/>
    <w:rsid w:val="00C7087D"/>
    <w:rsid w:val="00C74301"/>
    <w:rsid w:val="00C86613"/>
    <w:rsid w:val="00C9701A"/>
    <w:rsid w:val="00CA4F38"/>
    <w:rsid w:val="00CB3527"/>
    <w:rsid w:val="00CC3136"/>
    <w:rsid w:val="00CC3A34"/>
    <w:rsid w:val="00CC5FF6"/>
    <w:rsid w:val="00CC700D"/>
    <w:rsid w:val="00CD2E8E"/>
    <w:rsid w:val="00CD3B6D"/>
    <w:rsid w:val="00CF053F"/>
    <w:rsid w:val="00CF1C17"/>
    <w:rsid w:val="00CF6856"/>
    <w:rsid w:val="00D010F0"/>
    <w:rsid w:val="00D15428"/>
    <w:rsid w:val="00D15BA5"/>
    <w:rsid w:val="00D17F6D"/>
    <w:rsid w:val="00D210C8"/>
    <w:rsid w:val="00D25EDE"/>
    <w:rsid w:val="00D37C40"/>
    <w:rsid w:val="00D54332"/>
    <w:rsid w:val="00D6773E"/>
    <w:rsid w:val="00DA23FF"/>
    <w:rsid w:val="00DA3569"/>
    <w:rsid w:val="00DB1952"/>
    <w:rsid w:val="00DB6508"/>
    <w:rsid w:val="00DB77F2"/>
    <w:rsid w:val="00DD3894"/>
    <w:rsid w:val="00E01513"/>
    <w:rsid w:val="00E31300"/>
    <w:rsid w:val="00E32FD1"/>
    <w:rsid w:val="00E432C9"/>
    <w:rsid w:val="00E605C3"/>
    <w:rsid w:val="00E61287"/>
    <w:rsid w:val="00E708B5"/>
    <w:rsid w:val="00E77E72"/>
    <w:rsid w:val="00EA059E"/>
    <w:rsid w:val="00EB0CBF"/>
    <w:rsid w:val="00EB37AA"/>
    <w:rsid w:val="00EF6EAA"/>
    <w:rsid w:val="00F1600B"/>
    <w:rsid w:val="00F16E93"/>
    <w:rsid w:val="00F74140"/>
    <w:rsid w:val="00F95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A6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90470">
      <w:bodyDiv w:val="1"/>
      <w:marLeft w:val="0"/>
      <w:marRight w:val="0"/>
      <w:marTop w:val="0"/>
      <w:marBottom w:val="0"/>
      <w:divBdr>
        <w:top w:val="none" w:sz="0" w:space="0" w:color="auto"/>
        <w:left w:val="none" w:sz="0" w:space="0" w:color="auto"/>
        <w:bottom w:val="none" w:sz="0" w:space="0" w:color="auto"/>
        <w:right w:val="none" w:sz="0" w:space="0" w:color="auto"/>
      </w:divBdr>
      <w:divsChild>
        <w:div w:id="483399202">
          <w:marLeft w:val="0"/>
          <w:marRight w:val="0"/>
          <w:marTop w:val="0"/>
          <w:marBottom w:val="0"/>
          <w:divBdr>
            <w:top w:val="none" w:sz="0" w:space="0" w:color="auto"/>
            <w:left w:val="none" w:sz="0" w:space="0" w:color="auto"/>
            <w:bottom w:val="none" w:sz="0" w:space="0" w:color="auto"/>
            <w:right w:val="none" w:sz="0" w:space="0" w:color="auto"/>
          </w:divBdr>
          <w:divsChild>
            <w:div w:id="18804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988579">
      <w:bodyDiv w:val="1"/>
      <w:marLeft w:val="0"/>
      <w:marRight w:val="0"/>
      <w:marTop w:val="0"/>
      <w:marBottom w:val="0"/>
      <w:divBdr>
        <w:top w:val="none" w:sz="0" w:space="0" w:color="auto"/>
        <w:left w:val="none" w:sz="0" w:space="0" w:color="auto"/>
        <w:bottom w:val="none" w:sz="0" w:space="0" w:color="auto"/>
        <w:right w:val="none" w:sz="0" w:space="0" w:color="auto"/>
      </w:divBdr>
    </w:div>
    <w:div w:id="1532643538">
      <w:bodyDiv w:val="1"/>
      <w:marLeft w:val="0"/>
      <w:marRight w:val="0"/>
      <w:marTop w:val="0"/>
      <w:marBottom w:val="0"/>
      <w:divBdr>
        <w:top w:val="none" w:sz="0" w:space="0" w:color="auto"/>
        <w:left w:val="none" w:sz="0" w:space="0" w:color="auto"/>
        <w:bottom w:val="none" w:sz="0" w:space="0" w:color="auto"/>
        <w:right w:val="none" w:sz="0" w:space="0" w:color="auto"/>
      </w:divBdr>
    </w:div>
    <w:div w:id="1557813292">
      <w:bodyDiv w:val="1"/>
      <w:marLeft w:val="0"/>
      <w:marRight w:val="0"/>
      <w:marTop w:val="0"/>
      <w:marBottom w:val="0"/>
      <w:divBdr>
        <w:top w:val="none" w:sz="0" w:space="0" w:color="auto"/>
        <w:left w:val="none" w:sz="0" w:space="0" w:color="auto"/>
        <w:bottom w:val="none" w:sz="0" w:space="0" w:color="auto"/>
        <w:right w:val="none" w:sz="0" w:space="0" w:color="auto"/>
      </w:divBdr>
      <w:divsChild>
        <w:div w:id="757407034">
          <w:marLeft w:val="0"/>
          <w:marRight w:val="0"/>
          <w:marTop w:val="0"/>
          <w:marBottom w:val="0"/>
          <w:divBdr>
            <w:top w:val="none" w:sz="0" w:space="0" w:color="auto"/>
            <w:left w:val="none" w:sz="0" w:space="0" w:color="auto"/>
            <w:bottom w:val="none" w:sz="0" w:space="0" w:color="auto"/>
            <w:right w:val="none" w:sz="0" w:space="0" w:color="auto"/>
          </w:divBdr>
          <w:divsChild>
            <w:div w:id="28770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DA35C05573214090F9F4460B59C365" ma:contentTypeVersion="0" ma:contentTypeDescription="Create a new document." ma:contentTypeScope="" ma:versionID="13dc3e5989d1b0c47434daadf08e10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EC848-C113-48CF-8044-579F17FD9DD5}">
  <ds:schemaRef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1B405A0C-6C68-41C4-BF91-E28FAE5C6B47}">
  <ds:schemaRefs>
    <ds:schemaRef ds:uri="http://schemas.microsoft.com/sharepoint/v3/contenttype/forms"/>
  </ds:schemaRefs>
</ds:datastoreItem>
</file>

<file path=customXml/itemProps3.xml><?xml version="1.0" encoding="utf-8"?>
<ds:datastoreItem xmlns:ds="http://schemas.openxmlformats.org/officeDocument/2006/customXml" ds:itemID="{B6F87261-B5A9-44AF-B003-07C882658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399490-E3AD-1E46-BCEB-D02EB4528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7471</Words>
  <Characters>39972</Characters>
  <Application>Microsoft Macintosh Word</Application>
  <DocSecurity>0</DocSecurity>
  <Lines>850</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EDU-1170</dc:creator>
  <cp:lastModifiedBy>Kees de Groot</cp:lastModifiedBy>
  <cp:revision>2</cp:revision>
  <dcterms:created xsi:type="dcterms:W3CDTF">2013-10-07T12:16:00Z</dcterms:created>
  <dcterms:modified xsi:type="dcterms:W3CDTF">2013-10-07T12:16:00Z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0x010100FFDA35C05573214090F9F4460B59C365</vt:lpwstr>
  </property>
</Properties>
</file>